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tblInd w:w="-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347"/>
        <w:gridCol w:w="141"/>
        <w:gridCol w:w="709"/>
        <w:gridCol w:w="709"/>
        <w:gridCol w:w="3968"/>
        <w:gridCol w:w="709"/>
        <w:gridCol w:w="822"/>
        <w:gridCol w:w="1304"/>
      </w:tblGrid>
      <w:tr w:rsidR="001C5031" w:rsidRPr="00155865" w14:paraId="46DC76A4" w14:textId="77777777" w:rsidTr="005E323B">
        <w:trPr>
          <w:cantSplit/>
          <w:trHeight w:val="1089"/>
        </w:trPr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26F3" w14:textId="783E2789" w:rsidR="001C5031" w:rsidRDefault="001C5031" w:rsidP="00067905">
            <w:pPr>
              <w:rPr>
                <w:color w:val="000000"/>
                <w:sz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C31" w14:textId="4D20C5A5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E90B79">
              <w:rPr>
                <w:b/>
                <w:bCs/>
                <w:noProof/>
                <w:color w:val="000000"/>
                <w:sz w:val="28"/>
                <w:szCs w:val="28"/>
              </w:rPr>
              <w:t>PtHA</w:t>
            </w:r>
          </w:p>
          <w:p w14:paraId="52262DA4" w14:textId="2A45DBEA" w:rsidR="001C5031" w:rsidRPr="00155865" w:rsidRDefault="001C5031" w:rsidP="00C24422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5C2EB3">
              <w:rPr>
                <w:b/>
                <w:bCs/>
                <w:szCs w:val="24"/>
              </w:rPr>
              <w:t>Spezifikation</w:t>
            </w:r>
            <w:r w:rsidR="00CD169F">
              <w:rPr>
                <w:b/>
                <w:bCs/>
                <w:szCs w:val="24"/>
              </w:rPr>
              <w:t xml:space="preserve"> Eigenheizung</w:t>
            </w:r>
            <w:r w:rsidR="009E0559" w:rsidRPr="00155865">
              <w:rPr>
                <w:b/>
                <w:bCs/>
              </w:rPr>
              <w:t>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BE41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38B33D21" wp14:editId="4F3CDB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31809E3C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12C03FCE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0A5D6" w14:textId="6B8DC9DC" w:rsidR="001C5031" w:rsidRPr="007A00F4" w:rsidRDefault="001C5031" w:rsidP="0083333B">
            <w:pPr>
              <w:pStyle w:val="Absatz1"/>
              <w:spacing w:before="120" w:after="120"/>
              <w:jc w:val="center"/>
              <w:rPr>
                <w:b/>
                <w:i/>
                <w:color w:val="0070C0"/>
                <w:sz w:val="40"/>
                <w:szCs w:val="40"/>
              </w:rPr>
            </w:pPr>
            <w:r w:rsidRPr="007A00F4">
              <w:rPr>
                <w:b/>
                <w:sz w:val="40"/>
                <w:szCs w:val="40"/>
              </w:rPr>
              <w:t>Spezifikation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BD6A" w14:textId="254972A0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E90B79">
              <w:rPr>
                <w:sz w:val="18"/>
              </w:rPr>
              <w:t>07.10.2024</w:t>
            </w:r>
          </w:p>
          <w:p w14:paraId="752D4799" w14:textId="54BE2ACB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Rev.: </w:t>
            </w:r>
            <w:r w:rsidR="00093D44">
              <w:rPr>
                <w:sz w:val="18"/>
              </w:rPr>
              <w:t>0</w:t>
            </w:r>
            <w:r w:rsidR="0083333B">
              <w:rPr>
                <w:sz w:val="18"/>
              </w:rPr>
              <w:t>0</w:t>
            </w:r>
          </w:p>
          <w:p w14:paraId="6520AC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64A347C1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7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2E433DB6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055DF5BD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7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6704B2BE" w14:textId="77777777" w:rsidR="001C5031" w:rsidRDefault="001C5031" w:rsidP="005E323B">
            <w:pPr>
              <w:jc w:val="center"/>
              <w:rPr>
                <w:b/>
                <w:sz w:val="44"/>
              </w:rPr>
            </w:pPr>
          </w:p>
          <w:p w14:paraId="4783CF9F" w14:textId="77777777" w:rsidR="0083333B" w:rsidRPr="00692A65" w:rsidRDefault="0083333B" w:rsidP="005E323B">
            <w:pPr>
              <w:jc w:val="center"/>
              <w:rPr>
                <w:b/>
                <w:sz w:val="44"/>
              </w:rPr>
            </w:pPr>
          </w:p>
          <w:p w14:paraId="3A4A17FD" w14:textId="77777777" w:rsidR="00526EC8" w:rsidRPr="00692A65" w:rsidRDefault="00526EC8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47870D24" w14:textId="3B087075" w:rsidR="001C5031" w:rsidRPr="008B2098" w:rsidRDefault="009E0559" w:rsidP="00BA09FB">
            <w:pPr>
              <w:pStyle w:val="Titel"/>
              <w:rPr>
                <w:b w:val="0"/>
                <w:bCs/>
                <w:szCs w:val="44"/>
                <w:lang w:val="de-DE"/>
              </w:rPr>
            </w:pPr>
            <w:bookmarkStart w:id="0" w:name="_Toc520729730"/>
            <w:bookmarkStart w:id="1" w:name="_Toc85716620"/>
            <w:r w:rsidRPr="005A498B">
              <w:t xml:space="preserve">Teil </w:t>
            </w:r>
            <w:r w:rsidR="005C425D">
              <w:rPr>
                <w:lang w:val="de-DE"/>
              </w:rPr>
              <w:t>B</w:t>
            </w:r>
            <w:r w:rsidR="00CD169F">
              <w:rPr>
                <w:lang w:val="de-DE"/>
              </w:rPr>
              <w:t>1.</w:t>
            </w:r>
            <w:r w:rsidR="00A07388">
              <w:rPr>
                <w:lang w:val="de-DE"/>
              </w:rPr>
              <w:t>4</w:t>
            </w:r>
            <w:r w:rsidRPr="005A498B">
              <w:t xml:space="preserve"> </w:t>
            </w:r>
            <w:r w:rsidR="004E43EE" w:rsidRPr="005A498B">
              <w:t>–</w:t>
            </w:r>
            <w:r w:rsidRPr="005A498B">
              <w:t xml:space="preserve"> </w:t>
            </w:r>
            <w:bookmarkEnd w:id="0"/>
            <w:r w:rsidR="008B2098">
              <w:rPr>
                <w:lang w:val="de-DE"/>
              </w:rPr>
              <w:t>„</w:t>
            </w:r>
            <w:r w:rsidR="005C2EB3">
              <w:rPr>
                <w:bCs/>
                <w:szCs w:val="44"/>
              </w:rPr>
              <w:t>Spezifikation</w:t>
            </w:r>
            <w:r w:rsidR="00CD169F">
              <w:rPr>
                <w:bCs/>
                <w:szCs w:val="44"/>
                <w:lang w:val="de-DE"/>
              </w:rPr>
              <w:t xml:space="preserve"> Eigenheizung</w:t>
            </w:r>
            <w:r w:rsidR="008B2098">
              <w:rPr>
                <w:bCs/>
                <w:szCs w:val="44"/>
                <w:lang w:val="de-DE"/>
              </w:rPr>
              <w:t>“</w:t>
            </w:r>
            <w:bookmarkEnd w:id="1"/>
          </w:p>
          <w:p w14:paraId="230FFBD1" w14:textId="27173350" w:rsidR="001C5031" w:rsidRDefault="00921598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  <w:ins w:id="2" w:author="einherte" w:date="2024-12-10T07:47:00Z">
              <w:r>
                <w:rPr>
                  <w:b/>
                  <w:sz w:val="44"/>
                  <w:szCs w:val="44"/>
                </w:rPr>
                <w:t xml:space="preserve">Das </w:t>
              </w:r>
            </w:ins>
            <w:ins w:id="3" w:author="einherte" w:date="2024-12-10T07:48:00Z">
              <w:r>
                <w:rPr>
                  <w:b/>
                  <w:sz w:val="44"/>
                  <w:szCs w:val="44"/>
                </w:rPr>
                <w:t>HWA besitzt eine Eigenheizung, wieso soll hier eine mitgeliefert werden?</w:t>
              </w:r>
            </w:ins>
            <w:bookmarkStart w:id="4" w:name="_GoBack"/>
            <w:bookmarkEnd w:id="4"/>
          </w:p>
          <w:p w14:paraId="3985E0CD" w14:textId="77777777" w:rsidR="0083333B" w:rsidRPr="00155865" w:rsidRDefault="0083333B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373C3D52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1D0935B4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231F363B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00A901BF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70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B4A4B2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4DA51D37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0344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30A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9059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0CB46EB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827C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B4AE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A07388" w14:paraId="717A9494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5EAD25" w14:textId="4C43A69A" w:rsidR="00A07388" w:rsidRDefault="007A2936" w:rsidP="00A07388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A07388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44A7" w14:textId="1F403CDF" w:rsidR="00A07388" w:rsidRDefault="00E90B79" w:rsidP="00A07388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07.10.2024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76D6" w14:textId="77777777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6C41C" w14:textId="2E44F5CE" w:rsidR="00A07388" w:rsidRDefault="00A07388" w:rsidP="007A2936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Erstellung 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E543E" w14:textId="3E0E9FF8" w:rsidR="00A07388" w:rsidRDefault="00FC0C81" w:rsidP="00A07388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Drescher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2A1EB" w14:textId="6E97A1BB" w:rsidR="00A07388" w:rsidRDefault="00E90B79" w:rsidP="00A07388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G-EPV</w:t>
            </w:r>
          </w:p>
        </w:tc>
      </w:tr>
      <w:tr w:rsidR="00A07388" w14:paraId="2390E151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CED15B" w14:textId="5F6B80C9" w:rsidR="00A07388" w:rsidRDefault="007A2936" w:rsidP="00A07388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A07388">
              <w:rPr>
                <w:rFonts w:cs="Arial"/>
                <w:noProof/>
              </w:rPr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6673" w14:textId="0747F99B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2C" w14:textId="77777777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797E" w14:textId="23622591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093C3" w14:textId="1A49FC56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19A7F" w14:textId="681C21CF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</w:tr>
      <w:tr w:rsidR="007A2936" w14:paraId="62309F30" w14:textId="77777777" w:rsidTr="00646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8939D97" w14:textId="35613CB6" w:rsidR="007A2936" w:rsidRDefault="007A2936" w:rsidP="006467AA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11735B" w14:textId="77777777" w:rsidR="007A2936" w:rsidRDefault="007A2936" w:rsidP="006467AA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837188" w14:textId="77777777" w:rsidR="007A2936" w:rsidRDefault="007A2936" w:rsidP="006467AA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27A73178" w14:textId="77777777" w:rsidR="007A2936" w:rsidRDefault="007A2936" w:rsidP="006467AA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42191DF" w14:textId="77777777" w:rsidR="007A2936" w:rsidRDefault="007A2936" w:rsidP="006467AA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E60A94" w14:textId="77777777" w:rsidR="007A2936" w:rsidRDefault="007A2936" w:rsidP="006467AA">
            <w:pPr>
              <w:spacing w:before="120"/>
              <w:rPr>
                <w:rFonts w:cs="Arial"/>
                <w:noProof/>
              </w:rPr>
            </w:pPr>
          </w:p>
        </w:tc>
      </w:tr>
      <w:tr w:rsidR="00A07388" w14:paraId="2E21F33A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0987A" w14:textId="2696B93A" w:rsidR="00A07388" w:rsidRDefault="007A2936" w:rsidP="007A2936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lastRenderedPageBreak/>
              <w:t>03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62EB3" w14:textId="77777777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A7393" w14:textId="77777777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6F0B37A" w14:textId="77777777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B2250CD" w14:textId="77777777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827727" w14:textId="77777777" w:rsidR="00A07388" w:rsidRDefault="00A07388" w:rsidP="00A07388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677CCCAA" w14:textId="77777777" w:rsidR="00067905" w:rsidRDefault="00067905" w:rsidP="00AC7E35">
      <w:pPr>
        <w:pStyle w:val="Verzeichnis1"/>
        <w:rPr>
          <w:rFonts w:cs="Arial"/>
        </w:rPr>
        <w:sectPr w:rsidR="00067905" w:rsidSect="00B04402">
          <w:headerReference w:type="default" r:id="rId10"/>
          <w:footerReference w:type="default" r:id="rId11"/>
          <w:pgSz w:w="11906" w:h="16838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39C4725F" w14:textId="77777777" w:rsidR="00F24F11" w:rsidRPr="00063568" w:rsidRDefault="00F24F11" w:rsidP="00F24F11">
      <w:pPr>
        <w:spacing w:before="480" w:after="240"/>
        <w:rPr>
          <w:b/>
          <w:sz w:val="32"/>
          <w:szCs w:val="32"/>
        </w:rPr>
      </w:pPr>
      <w:r w:rsidRPr="00063568">
        <w:rPr>
          <w:b/>
          <w:sz w:val="32"/>
          <w:szCs w:val="32"/>
        </w:rPr>
        <w:lastRenderedPageBreak/>
        <w:t>Inhalt</w:t>
      </w:r>
      <w:r>
        <w:rPr>
          <w:b/>
          <w:sz w:val="32"/>
          <w:szCs w:val="32"/>
        </w:rPr>
        <w:t>sverzeichnis</w:t>
      </w:r>
    </w:p>
    <w:p w14:paraId="1D038D76" w14:textId="07497758" w:rsidR="006B20DC" w:rsidRDefault="00F24F1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  <w:iCs/>
          <w:sz w:val="22"/>
        </w:rPr>
        <w:fldChar w:fldCharType="begin"/>
      </w:r>
      <w:r>
        <w:rPr>
          <w:b w:val="0"/>
          <w:bCs w:val="0"/>
          <w:iCs/>
        </w:rPr>
        <w:instrText xml:space="preserve"> TOC \h \z \t "Überschrift 1;2;Überschrift 2;3;Überschrift 3;4;Überschrift 4;5;Titel;1" </w:instrText>
      </w:r>
      <w:r>
        <w:rPr>
          <w:b w:val="0"/>
          <w:bCs w:val="0"/>
          <w:iCs/>
          <w:sz w:val="22"/>
        </w:rPr>
        <w:fldChar w:fldCharType="separate"/>
      </w:r>
      <w:hyperlink w:anchor="_Toc85716620" w:history="1">
        <w:r w:rsidR="006B20DC" w:rsidRPr="009A10D2">
          <w:rPr>
            <w:rStyle w:val="Hyperlink"/>
            <w:noProof/>
          </w:rPr>
          <w:t>Teil 1.4 – „Spezifikation Eigenheizung“</w:t>
        </w:r>
        <w:r w:rsidR="006B20DC">
          <w:rPr>
            <w:noProof/>
            <w:webHidden/>
          </w:rPr>
          <w:tab/>
        </w:r>
        <w:r w:rsidR="006B20DC">
          <w:rPr>
            <w:noProof/>
            <w:webHidden/>
          </w:rPr>
          <w:fldChar w:fldCharType="begin"/>
        </w:r>
        <w:r w:rsidR="006B20DC">
          <w:rPr>
            <w:noProof/>
            <w:webHidden/>
          </w:rPr>
          <w:instrText xml:space="preserve"> PAGEREF _Toc85716620 \h </w:instrText>
        </w:r>
        <w:r w:rsidR="006B20DC">
          <w:rPr>
            <w:noProof/>
            <w:webHidden/>
          </w:rPr>
        </w:r>
        <w:r w:rsidR="006B20DC">
          <w:rPr>
            <w:noProof/>
            <w:webHidden/>
          </w:rPr>
          <w:fldChar w:fldCharType="separate"/>
        </w:r>
        <w:r w:rsidR="00542063">
          <w:rPr>
            <w:noProof/>
            <w:webHidden/>
          </w:rPr>
          <w:t>1</w:t>
        </w:r>
        <w:r w:rsidR="006B20DC">
          <w:rPr>
            <w:noProof/>
            <w:webHidden/>
          </w:rPr>
          <w:fldChar w:fldCharType="end"/>
        </w:r>
      </w:hyperlink>
    </w:p>
    <w:p w14:paraId="2C56A263" w14:textId="3393CB75" w:rsidR="006B20DC" w:rsidRDefault="00921598">
      <w:pPr>
        <w:pStyle w:val="Verzeichnis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716621" w:history="1">
        <w:r w:rsidR="006B20DC" w:rsidRPr="009A10D2">
          <w:rPr>
            <w:rStyle w:val="Hyperlink"/>
            <w:rFonts w:cs="Arial"/>
            <w:noProof/>
          </w:rPr>
          <w:t>1</w:t>
        </w:r>
        <w:r w:rsidR="006B20D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20DC" w:rsidRPr="009A10D2">
          <w:rPr>
            <w:rStyle w:val="Hyperlink"/>
            <w:rFonts w:cs="Arial"/>
            <w:noProof/>
          </w:rPr>
          <w:t>Allgemeines</w:t>
        </w:r>
        <w:r w:rsidR="006B20DC">
          <w:rPr>
            <w:noProof/>
            <w:webHidden/>
          </w:rPr>
          <w:tab/>
        </w:r>
        <w:r w:rsidR="006B20DC">
          <w:rPr>
            <w:noProof/>
            <w:webHidden/>
          </w:rPr>
          <w:fldChar w:fldCharType="begin"/>
        </w:r>
        <w:r w:rsidR="006B20DC">
          <w:rPr>
            <w:noProof/>
            <w:webHidden/>
          </w:rPr>
          <w:instrText xml:space="preserve"> PAGEREF _Toc85716621 \h </w:instrText>
        </w:r>
        <w:r w:rsidR="006B20DC">
          <w:rPr>
            <w:noProof/>
            <w:webHidden/>
          </w:rPr>
        </w:r>
        <w:r w:rsidR="006B20DC">
          <w:rPr>
            <w:noProof/>
            <w:webHidden/>
          </w:rPr>
          <w:fldChar w:fldCharType="separate"/>
        </w:r>
        <w:r w:rsidR="00542063">
          <w:rPr>
            <w:noProof/>
            <w:webHidden/>
          </w:rPr>
          <w:t>3</w:t>
        </w:r>
        <w:r w:rsidR="006B20DC">
          <w:rPr>
            <w:noProof/>
            <w:webHidden/>
          </w:rPr>
          <w:fldChar w:fldCharType="end"/>
        </w:r>
      </w:hyperlink>
    </w:p>
    <w:p w14:paraId="12A0847D" w14:textId="0721B184" w:rsidR="006B20DC" w:rsidRDefault="00921598">
      <w:pPr>
        <w:pStyle w:val="Verzeichnis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716622" w:history="1">
        <w:r w:rsidR="006B20DC" w:rsidRPr="009A10D2">
          <w:rPr>
            <w:rStyle w:val="Hyperlink"/>
            <w:noProof/>
          </w:rPr>
          <w:t>2</w:t>
        </w:r>
        <w:r w:rsidR="006B20D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20DC" w:rsidRPr="009A10D2">
          <w:rPr>
            <w:rStyle w:val="Hyperlink"/>
            <w:noProof/>
          </w:rPr>
          <w:t>Liefer- und Leistungsumfang</w:t>
        </w:r>
        <w:r w:rsidR="006B20DC">
          <w:rPr>
            <w:noProof/>
            <w:webHidden/>
          </w:rPr>
          <w:tab/>
        </w:r>
        <w:r w:rsidR="006B20DC">
          <w:rPr>
            <w:noProof/>
            <w:webHidden/>
          </w:rPr>
          <w:fldChar w:fldCharType="begin"/>
        </w:r>
        <w:r w:rsidR="006B20DC">
          <w:rPr>
            <w:noProof/>
            <w:webHidden/>
          </w:rPr>
          <w:instrText xml:space="preserve"> PAGEREF _Toc85716622 \h </w:instrText>
        </w:r>
        <w:r w:rsidR="006B20DC">
          <w:rPr>
            <w:noProof/>
            <w:webHidden/>
          </w:rPr>
        </w:r>
        <w:r w:rsidR="006B20DC">
          <w:rPr>
            <w:noProof/>
            <w:webHidden/>
          </w:rPr>
          <w:fldChar w:fldCharType="separate"/>
        </w:r>
        <w:r w:rsidR="00542063">
          <w:rPr>
            <w:noProof/>
            <w:webHidden/>
          </w:rPr>
          <w:t>3</w:t>
        </w:r>
        <w:r w:rsidR="006B20DC">
          <w:rPr>
            <w:noProof/>
            <w:webHidden/>
          </w:rPr>
          <w:fldChar w:fldCharType="end"/>
        </w:r>
      </w:hyperlink>
    </w:p>
    <w:p w14:paraId="33075EB1" w14:textId="502D570E" w:rsidR="006B20DC" w:rsidRDefault="00921598">
      <w:pPr>
        <w:pStyle w:val="Verzeichnis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716623" w:history="1">
        <w:r w:rsidR="006B20DC" w:rsidRPr="009A10D2">
          <w:rPr>
            <w:rStyle w:val="Hyperlink"/>
            <w:noProof/>
          </w:rPr>
          <w:t>3</w:t>
        </w:r>
        <w:r w:rsidR="006B20D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20DC" w:rsidRPr="009A10D2">
          <w:rPr>
            <w:rStyle w:val="Hyperlink"/>
            <w:noProof/>
          </w:rPr>
          <w:t>Besondere Ausführungsrichtlinien</w:t>
        </w:r>
        <w:r w:rsidR="006B20DC">
          <w:rPr>
            <w:noProof/>
            <w:webHidden/>
          </w:rPr>
          <w:tab/>
        </w:r>
        <w:r w:rsidR="006B20DC">
          <w:rPr>
            <w:noProof/>
            <w:webHidden/>
          </w:rPr>
          <w:fldChar w:fldCharType="begin"/>
        </w:r>
        <w:r w:rsidR="006B20DC">
          <w:rPr>
            <w:noProof/>
            <w:webHidden/>
          </w:rPr>
          <w:instrText xml:space="preserve"> PAGEREF _Toc85716623 \h </w:instrText>
        </w:r>
        <w:r w:rsidR="006B20DC">
          <w:rPr>
            <w:noProof/>
            <w:webHidden/>
          </w:rPr>
        </w:r>
        <w:r w:rsidR="006B20DC">
          <w:rPr>
            <w:noProof/>
            <w:webHidden/>
          </w:rPr>
          <w:fldChar w:fldCharType="separate"/>
        </w:r>
        <w:r w:rsidR="00542063">
          <w:rPr>
            <w:noProof/>
            <w:webHidden/>
          </w:rPr>
          <w:t>5</w:t>
        </w:r>
        <w:r w:rsidR="006B20DC">
          <w:rPr>
            <w:noProof/>
            <w:webHidden/>
          </w:rPr>
          <w:fldChar w:fldCharType="end"/>
        </w:r>
      </w:hyperlink>
    </w:p>
    <w:p w14:paraId="5F9E9AEB" w14:textId="77777777" w:rsidR="00C83A20" w:rsidRDefault="00F24F11" w:rsidP="00C83A20">
      <w:r>
        <w:fldChar w:fldCharType="end"/>
      </w:r>
      <w:bookmarkStart w:id="5" w:name="_Ref393291159"/>
    </w:p>
    <w:p w14:paraId="62AA22FA" w14:textId="77777777" w:rsidR="00C83A20" w:rsidRPr="00C83A20" w:rsidRDefault="00C83A20" w:rsidP="00C83A20">
      <w:pPr>
        <w:spacing w:after="0" w:line="240" w:lineRule="auto"/>
        <w:jc w:val="left"/>
        <w:rPr>
          <w:rFonts w:cs="Arial"/>
        </w:rPr>
      </w:pPr>
      <w:r>
        <w:br w:type="page"/>
      </w:r>
    </w:p>
    <w:p w14:paraId="340CC975" w14:textId="77777777" w:rsidR="00F24F11" w:rsidRPr="00841CB7" w:rsidRDefault="00F24F11" w:rsidP="00F24F11">
      <w:pPr>
        <w:pStyle w:val="berschrift2"/>
        <w:rPr>
          <w:rFonts w:cs="Arial"/>
        </w:rPr>
      </w:pPr>
      <w:bookmarkStart w:id="6" w:name="_Toc85716621"/>
      <w:r w:rsidRPr="00841CB7">
        <w:rPr>
          <w:rFonts w:cs="Arial"/>
        </w:rPr>
        <w:lastRenderedPageBreak/>
        <w:t>Allgemeines</w:t>
      </w:r>
      <w:bookmarkEnd w:id="5"/>
      <w:bookmarkEnd w:id="6"/>
    </w:p>
    <w:p w14:paraId="4192DF4B" w14:textId="61A68322" w:rsidR="006C4A3D" w:rsidRPr="00722FC0" w:rsidRDefault="006C4A3D" w:rsidP="000A6E51">
      <w:pPr>
        <w:pStyle w:val="Listenabsatz"/>
        <w:numPr>
          <w:ilvl w:val="0"/>
          <w:numId w:val="12"/>
        </w:numPr>
        <w:jc w:val="both"/>
        <w:rPr>
          <w:rFonts w:cs="Arial"/>
        </w:rPr>
      </w:pPr>
      <w:r w:rsidRPr="00722FC0">
        <w:rPr>
          <w:rFonts w:cs="Arial"/>
        </w:rPr>
        <w:t xml:space="preserve">Für sämtliche Rohrleitungen und Armaturen gilt: Im Entwurf ist berücksichtigt, dass keine Luftansammlung stattfindet. Es muss möglich sein, dass System komplett zu entleeren. Damit </w:t>
      </w:r>
      <w:ins w:id="7" w:author="einherte" w:date="2024-12-10T07:46:00Z">
        <w:r w:rsidR="00921598">
          <w:rPr>
            <w:rFonts w:cs="Arial"/>
          </w:rPr>
          <w:t xml:space="preserve">beim entleeren </w:t>
        </w:r>
      </w:ins>
      <w:r w:rsidRPr="00722FC0">
        <w:rPr>
          <w:rFonts w:cs="Arial"/>
        </w:rPr>
        <w:t>kein Vakuum entsteht, muss sich das System ausreichend lüften lassen. Es sind an allen relevanten Hoch- und Tiefpunkten Entlüftungen und Entleerungen vorzusehen.</w:t>
      </w:r>
    </w:p>
    <w:p w14:paraId="3A8D093A" w14:textId="3CAD935D" w:rsidR="006C4A3D" w:rsidRPr="00722FC0" w:rsidRDefault="006C4A3D" w:rsidP="000A6E51">
      <w:pPr>
        <w:pStyle w:val="Listenabsatz"/>
        <w:numPr>
          <w:ilvl w:val="0"/>
          <w:numId w:val="12"/>
        </w:numPr>
        <w:jc w:val="both"/>
        <w:rPr>
          <w:rFonts w:cs="Arial"/>
        </w:rPr>
      </w:pPr>
      <w:r w:rsidRPr="00722FC0">
        <w:rPr>
          <w:rFonts w:cs="Arial"/>
        </w:rPr>
        <w:t xml:space="preserve">Der AN </w:t>
      </w:r>
      <w:r w:rsidR="00A07388" w:rsidRPr="00722FC0">
        <w:rPr>
          <w:rFonts w:cs="Arial"/>
        </w:rPr>
        <w:t>über</w:t>
      </w:r>
      <w:r w:rsidR="00A07388">
        <w:rPr>
          <w:rFonts w:cs="Arial"/>
        </w:rPr>
        <w:t>gibt</w:t>
      </w:r>
      <w:r w:rsidR="00A07388" w:rsidRPr="00722FC0">
        <w:rPr>
          <w:rFonts w:cs="Arial"/>
        </w:rPr>
        <w:t xml:space="preserve"> </w:t>
      </w:r>
      <w:r w:rsidRPr="00722FC0">
        <w:rPr>
          <w:rFonts w:cs="Arial"/>
        </w:rPr>
        <w:t xml:space="preserve">ein Wartungs- und Revisionskonzept zur Zugänglichkeit </w:t>
      </w:r>
      <w:r w:rsidR="006C58D5">
        <w:rPr>
          <w:rFonts w:cs="Arial"/>
        </w:rPr>
        <w:t xml:space="preserve">der </w:t>
      </w:r>
      <w:r w:rsidRPr="00722FC0">
        <w:rPr>
          <w:rFonts w:cs="Arial"/>
        </w:rPr>
        <w:t>Behälter, Entlüftungen, Pumpen, Wärmetauscher und Filter unter Betrachtung der vorgesehen</w:t>
      </w:r>
      <w:r w:rsidR="006C58D5">
        <w:rPr>
          <w:rFonts w:cs="Arial"/>
        </w:rPr>
        <w:t>en</w:t>
      </w:r>
      <w:r w:rsidRPr="00722FC0">
        <w:rPr>
          <w:rFonts w:cs="Arial"/>
        </w:rPr>
        <w:t xml:space="preserve"> Bühnen, Anschlagpunkte und Hebezeuge.</w:t>
      </w:r>
    </w:p>
    <w:p w14:paraId="5EBE559D" w14:textId="47C95F9F" w:rsidR="000A6E51" w:rsidRDefault="000A6E51" w:rsidP="000A6E51">
      <w:pPr>
        <w:pStyle w:val="Listenabsatz"/>
        <w:numPr>
          <w:ilvl w:val="0"/>
          <w:numId w:val="12"/>
        </w:numPr>
        <w:jc w:val="both"/>
        <w:rPr>
          <w:rFonts w:cs="Arial"/>
        </w:rPr>
      </w:pPr>
      <w:r w:rsidRPr="00722FC0">
        <w:rPr>
          <w:rFonts w:cs="Arial"/>
        </w:rPr>
        <w:t xml:space="preserve">Anstelle von </w:t>
      </w:r>
      <w:r>
        <w:rPr>
          <w:rFonts w:cs="Arial"/>
        </w:rPr>
        <w:t>m</w:t>
      </w:r>
      <w:r w:rsidRPr="000A0FA4">
        <w:rPr>
          <w:rFonts w:cs="Arial"/>
        </w:rPr>
        <w:t>otoran</w:t>
      </w:r>
      <w:r>
        <w:rPr>
          <w:rFonts w:cs="Arial"/>
        </w:rPr>
        <w:t>ge</w:t>
      </w:r>
      <w:r w:rsidRPr="000A0FA4">
        <w:rPr>
          <w:rFonts w:cs="Arial"/>
        </w:rPr>
        <w:t>triebe</w:t>
      </w:r>
      <w:r>
        <w:rPr>
          <w:rFonts w:cs="Arial"/>
        </w:rPr>
        <w:t>ne</w:t>
      </w:r>
      <w:r w:rsidR="006C58D5">
        <w:rPr>
          <w:rFonts w:cs="Arial"/>
        </w:rPr>
        <w:t>n</w:t>
      </w:r>
      <w:r w:rsidRPr="000A0FA4">
        <w:rPr>
          <w:rFonts w:cs="Arial"/>
        </w:rPr>
        <w:t xml:space="preserve"> Armaturen </w:t>
      </w:r>
      <w:r w:rsidRPr="00722FC0">
        <w:rPr>
          <w:rFonts w:cs="Arial"/>
        </w:rPr>
        <w:t xml:space="preserve">können auch </w:t>
      </w:r>
      <w:r w:rsidR="006C58D5">
        <w:rPr>
          <w:rFonts w:cs="Arial"/>
        </w:rPr>
        <w:t>mit P</w:t>
      </w:r>
      <w:r w:rsidRPr="00722FC0">
        <w:rPr>
          <w:rFonts w:cs="Arial"/>
        </w:rPr>
        <w:t>neumatik</w:t>
      </w:r>
      <w:r w:rsidR="006C58D5">
        <w:rPr>
          <w:rFonts w:cs="Arial"/>
        </w:rPr>
        <w:t xml:space="preserve"> </w:t>
      </w:r>
      <w:r w:rsidRPr="00722FC0">
        <w:rPr>
          <w:rFonts w:cs="Arial"/>
        </w:rPr>
        <w:t>an</w:t>
      </w:r>
      <w:r>
        <w:rPr>
          <w:rFonts w:cs="Arial"/>
        </w:rPr>
        <w:t>ge</w:t>
      </w:r>
      <w:r w:rsidRPr="00722FC0">
        <w:rPr>
          <w:rFonts w:cs="Arial"/>
        </w:rPr>
        <w:t>triebe</w:t>
      </w:r>
      <w:r>
        <w:rPr>
          <w:rFonts w:cs="Arial"/>
        </w:rPr>
        <w:t>ne</w:t>
      </w:r>
      <w:r w:rsidRPr="00722FC0">
        <w:rPr>
          <w:rFonts w:cs="Arial"/>
        </w:rPr>
        <w:t xml:space="preserve"> </w:t>
      </w:r>
      <w:r w:rsidRPr="000A0FA4">
        <w:rPr>
          <w:rFonts w:cs="Arial"/>
        </w:rPr>
        <w:t xml:space="preserve">Armaturen </w:t>
      </w:r>
      <w:r w:rsidRPr="00722FC0">
        <w:rPr>
          <w:rFonts w:cs="Arial"/>
        </w:rPr>
        <w:t>verwendet werden.</w:t>
      </w:r>
    </w:p>
    <w:p w14:paraId="7DD6EDE2" w14:textId="77777777" w:rsidR="006B20DC" w:rsidRDefault="006B20DC" w:rsidP="006B20DC">
      <w:pPr>
        <w:pStyle w:val="Listenabsatz"/>
        <w:numPr>
          <w:ilvl w:val="0"/>
          <w:numId w:val="12"/>
        </w:numPr>
        <w:jc w:val="both"/>
        <w:rPr>
          <w:rFonts w:cs="Arial"/>
        </w:rPr>
      </w:pPr>
      <w:r>
        <w:rPr>
          <w:rFonts w:cs="Arial"/>
        </w:rPr>
        <w:t>Pumpen sind generell mit örtlicher Druckmessung auf Saug- und Druckseite der Pumpe sowie jeweils drei Absperrarmaturen, Rückschlagklappe, Filter, Entleerungen und Entlüftungen auszustatten.</w:t>
      </w:r>
    </w:p>
    <w:p w14:paraId="4FA7CCC3" w14:textId="06E38DB9" w:rsidR="006C4A3D" w:rsidRPr="00D63F11" w:rsidRDefault="000A6E51" w:rsidP="000A6E51">
      <w:pPr>
        <w:pStyle w:val="Listenabsatz"/>
        <w:numPr>
          <w:ilvl w:val="0"/>
          <w:numId w:val="12"/>
        </w:numPr>
        <w:jc w:val="both"/>
        <w:rPr>
          <w:rFonts w:cs="Arial"/>
        </w:rPr>
      </w:pPr>
      <w:r>
        <w:t>Für alle Bauteile der Eigenheizung ist ein Werkstoff mit entsprechender Beständigkeitsklasse für Fernheizwasser vorzusehen.</w:t>
      </w:r>
    </w:p>
    <w:p w14:paraId="470161BE" w14:textId="586577A7" w:rsidR="00E160EA" w:rsidRDefault="00D63F11" w:rsidP="00D63F11">
      <w:pPr>
        <w:pStyle w:val="Listenabsatz"/>
        <w:numPr>
          <w:ilvl w:val="0"/>
          <w:numId w:val="12"/>
        </w:numPr>
        <w:rPr>
          <w:rFonts w:cs="Arial"/>
        </w:rPr>
      </w:pPr>
      <w:r w:rsidRPr="00D63F11">
        <w:rPr>
          <w:rFonts w:cs="Arial"/>
        </w:rPr>
        <w:t>Alle Komponenten und Anlagen müssen für die Erdbebenzone 0 ausgelegt sein.</w:t>
      </w:r>
    </w:p>
    <w:p w14:paraId="39E851A1" w14:textId="77777777" w:rsidR="00F24F11" w:rsidRPr="007319DE" w:rsidRDefault="00F24F11" w:rsidP="00F24F11"/>
    <w:p w14:paraId="20905C3D" w14:textId="1FEA6CB6" w:rsidR="00F24F11" w:rsidRDefault="00751A08" w:rsidP="00751A08">
      <w:pPr>
        <w:pStyle w:val="berschrift2"/>
        <w:rPr>
          <w:lang w:val="de-DE"/>
        </w:rPr>
      </w:pPr>
      <w:bookmarkStart w:id="8" w:name="_Toc85716622"/>
      <w:r>
        <w:rPr>
          <w:lang w:val="de-DE"/>
        </w:rPr>
        <w:t>Liefer- und Leistungsumfang</w:t>
      </w:r>
      <w:bookmarkEnd w:id="8"/>
    </w:p>
    <w:p w14:paraId="220FBE4E" w14:textId="76C2D0FE" w:rsidR="00905742" w:rsidRDefault="00905742" w:rsidP="00590C66">
      <w:r>
        <w:t xml:space="preserve">Zur Beheizung des </w:t>
      </w:r>
      <w:r w:rsidR="007F0826">
        <w:t>G</w:t>
      </w:r>
      <w:r>
        <w:t xml:space="preserve">ebäudes ist die Eigenheizung zu nutzen. Des Weiteren sind </w:t>
      </w:r>
      <w:r w:rsidR="00BF5DA1">
        <w:t xml:space="preserve">falls vorhanden </w:t>
      </w:r>
      <w:r>
        <w:t>Treppenhaus und angeschlossene Flure mittels Heizkörper zu beheizen. Diese werden ebenfalls über den Eigenheizkreislauf mitversorgt.</w:t>
      </w:r>
    </w:p>
    <w:p w14:paraId="16C9000A" w14:textId="141F9AC2" w:rsidR="00590C66" w:rsidRDefault="00252AC3" w:rsidP="00590C66">
      <w:r>
        <w:t>Die Wärme</w:t>
      </w:r>
      <w:r w:rsidR="00433CF2">
        <w:t xml:space="preserve"> für die Eigenheizung wird </w:t>
      </w:r>
      <w:r w:rsidR="0076538F">
        <w:t xml:space="preserve">über Fernheizwasser </w:t>
      </w:r>
      <w:r w:rsidR="00433CF2">
        <w:t xml:space="preserve">aus </w:t>
      </w:r>
      <w:r w:rsidR="007F0826">
        <w:t xml:space="preserve">dem </w:t>
      </w:r>
      <w:r w:rsidR="00433CF2">
        <w:t>Fern</w:t>
      </w:r>
      <w:r w:rsidR="000A6E51">
        <w:t>heizwasser</w:t>
      </w:r>
      <w:r w:rsidR="003B66CA">
        <w:t>-</w:t>
      </w:r>
      <w:r w:rsidR="00433CF2">
        <w:t>Vorlauf</w:t>
      </w:r>
      <w:r w:rsidR="000A6E51">
        <w:t xml:space="preserve"> zur Verfügung gestellt.</w:t>
      </w:r>
    </w:p>
    <w:p w14:paraId="5CAA3D17" w14:textId="7119ACF4" w:rsidR="00A31A74" w:rsidRDefault="00515D3C" w:rsidP="00590C66">
      <w:r>
        <w:t>Elektroräume werden separat klimatisiert.</w:t>
      </w:r>
    </w:p>
    <w:p w14:paraId="31802FFE" w14:textId="77777777" w:rsidR="00D63F11" w:rsidRDefault="00D63F11">
      <w:pPr>
        <w:spacing w:after="0" w:line="240" w:lineRule="auto"/>
        <w:jc w:val="left"/>
        <w:rPr>
          <w:lang w:eastAsia="x-none"/>
        </w:rPr>
      </w:pPr>
      <w:r>
        <w:rPr>
          <w:lang w:eastAsia="x-none"/>
        </w:rPr>
        <w:br w:type="page"/>
      </w:r>
    </w:p>
    <w:p w14:paraId="09F67F8A" w14:textId="1412D4F3" w:rsidR="00A31A74" w:rsidRDefault="00A31A74" w:rsidP="00590C66">
      <w:r>
        <w:rPr>
          <w:lang w:eastAsia="x-none"/>
        </w:rPr>
        <w:lastRenderedPageBreak/>
        <w:t xml:space="preserve">Zum </w:t>
      </w:r>
      <w:r>
        <w:rPr>
          <w:b/>
          <w:lang w:eastAsia="x-none"/>
        </w:rPr>
        <w:t>System Eigenheizung</w:t>
      </w:r>
      <w:r>
        <w:rPr>
          <w:lang w:eastAsia="x-none"/>
        </w:rPr>
        <w:t xml:space="preserve"> gehören mindestens:</w:t>
      </w:r>
    </w:p>
    <w:p w14:paraId="1E41A17B" w14:textId="51217634" w:rsidR="00590C66" w:rsidRDefault="00590C66" w:rsidP="000A6E51">
      <w:pPr>
        <w:pStyle w:val="Listenabsatz"/>
        <w:numPr>
          <w:ilvl w:val="0"/>
          <w:numId w:val="13"/>
        </w:numPr>
        <w:jc w:val="both"/>
      </w:pPr>
      <w:r>
        <w:t>Drehzahlgeregelte Pumpe Eigenheizung (</w:t>
      </w:r>
      <w:r w:rsidR="00515D3C">
        <w:t>1</w:t>
      </w:r>
      <w:r>
        <w:t xml:space="preserve"> x 100 %).</w:t>
      </w:r>
    </w:p>
    <w:p w14:paraId="06F1DDFE" w14:textId="773285C3" w:rsidR="00252AC3" w:rsidRDefault="00252AC3" w:rsidP="000A6E51">
      <w:pPr>
        <w:pStyle w:val="Listenabsatz"/>
        <w:numPr>
          <w:ilvl w:val="0"/>
          <w:numId w:val="13"/>
        </w:numPr>
        <w:jc w:val="both"/>
      </w:pPr>
      <w:r w:rsidRPr="00252AC3">
        <w:t xml:space="preserve">Die Pumpe Eigenheizung </w:t>
      </w:r>
      <w:r w:rsidR="00785737">
        <w:t>ist</w:t>
      </w:r>
      <w:r w:rsidR="00785737" w:rsidRPr="00252AC3">
        <w:t xml:space="preserve"> </w:t>
      </w:r>
      <w:r w:rsidRPr="00252AC3">
        <w:t xml:space="preserve">mit interner Delta-p-Regelung </w:t>
      </w:r>
      <w:r>
        <w:t>auszuführen</w:t>
      </w:r>
      <w:r w:rsidRPr="00252AC3">
        <w:t>.</w:t>
      </w:r>
    </w:p>
    <w:p w14:paraId="763C16B4" w14:textId="19118033" w:rsidR="000F534D" w:rsidRPr="00993AAC" w:rsidRDefault="000F534D" w:rsidP="000A6E51">
      <w:pPr>
        <w:pStyle w:val="Listenabsatz"/>
        <w:numPr>
          <w:ilvl w:val="0"/>
          <w:numId w:val="13"/>
        </w:numPr>
        <w:jc w:val="both"/>
      </w:pPr>
      <w:r w:rsidRPr="00993AAC">
        <w:t xml:space="preserve">Auf der Saugseite der Pumpe </w:t>
      </w:r>
      <w:r w:rsidR="00515D3C">
        <w:t>ist ein</w:t>
      </w:r>
      <w:r w:rsidR="00515D3C" w:rsidRPr="00993AAC">
        <w:t xml:space="preserve"> </w:t>
      </w:r>
      <w:r w:rsidRPr="00993AAC">
        <w:t xml:space="preserve">Filter </w:t>
      </w:r>
      <w:r>
        <w:t>mit örtlicher</w:t>
      </w:r>
      <w:r w:rsidRPr="00D17637">
        <w:t xml:space="preserve"> Differenzdruckanzeige</w:t>
      </w:r>
      <w:r>
        <w:t xml:space="preserve"> </w:t>
      </w:r>
      <w:r w:rsidR="00515D3C">
        <w:t xml:space="preserve">vorzusehen. </w:t>
      </w:r>
    </w:p>
    <w:p w14:paraId="05FB582D" w14:textId="11F4FFB9" w:rsidR="001A114C" w:rsidRPr="00993AAC" w:rsidRDefault="001A114C" w:rsidP="000A6E51">
      <w:pPr>
        <w:pStyle w:val="Listenabsatz"/>
        <w:numPr>
          <w:ilvl w:val="0"/>
          <w:numId w:val="13"/>
        </w:numPr>
        <w:jc w:val="both"/>
      </w:pPr>
      <w:r w:rsidRPr="00993AAC">
        <w:t xml:space="preserve">Für den Wartungsfall müssen die Verbraucher durch Armaturen vom Kreislauf </w:t>
      </w:r>
      <w:r w:rsidR="00993AAC" w:rsidRPr="00993AAC">
        <w:t>abgesperrt</w:t>
      </w:r>
      <w:r w:rsidRPr="00993AAC">
        <w:t xml:space="preserve"> werden können. </w:t>
      </w:r>
      <w:r w:rsidR="00993AAC" w:rsidRPr="00993AAC">
        <w:t>Für den hydraulischen Abgleich sind zusätzlich Vertrimmarmaturen vorzusehen.</w:t>
      </w:r>
    </w:p>
    <w:p w14:paraId="16726F72" w14:textId="1B72117F" w:rsidR="001A114C" w:rsidRDefault="001A114C" w:rsidP="000A6E51">
      <w:pPr>
        <w:pStyle w:val="Listenabsatz"/>
        <w:numPr>
          <w:ilvl w:val="0"/>
          <w:numId w:val="13"/>
        </w:numPr>
        <w:jc w:val="both"/>
      </w:pPr>
      <w:r w:rsidRPr="00993AAC">
        <w:t xml:space="preserve">Zur </w:t>
      </w:r>
      <w:r w:rsidR="00CF6A61">
        <w:t>Drucka</w:t>
      </w:r>
      <w:r w:rsidRPr="00993AAC">
        <w:t xml:space="preserve">bsicherung sind </w:t>
      </w:r>
      <w:r w:rsidR="00CF6A61">
        <w:t>an allen</w:t>
      </w:r>
      <w:r w:rsidRPr="00993AAC">
        <w:t xml:space="preserve"> </w:t>
      </w:r>
      <w:r w:rsidR="00A937B8">
        <w:t>absperrbaren Abschnitten</w:t>
      </w:r>
      <w:r w:rsidR="00A937B8" w:rsidRPr="00993AAC">
        <w:t xml:space="preserve"> </w:t>
      </w:r>
      <w:r w:rsidR="00CF6A61">
        <w:t>und an de</w:t>
      </w:r>
      <w:r w:rsidR="00515D3C">
        <w:t>m</w:t>
      </w:r>
      <w:r w:rsidR="00CF6A61">
        <w:t xml:space="preserve"> Wärmetauscher Eigenheizung </w:t>
      </w:r>
      <w:r w:rsidRPr="00993AAC">
        <w:t>Sicherheitsventile vorzusehen.</w:t>
      </w:r>
    </w:p>
    <w:p w14:paraId="3368ABE6" w14:textId="01C206FF" w:rsidR="009F12EC" w:rsidRPr="00993AAC" w:rsidRDefault="009F12EC" w:rsidP="000A6E51">
      <w:pPr>
        <w:pStyle w:val="Listenabsatz"/>
        <w:numPr>
          <w:ilvl w:val="0"/>
          <w:numId w:val="13"/>
        </w:numPr>
        <w:jc w:val="both"/>
      </w:pPr>
      <w:r>
        <w:t xml:space="preserve">Temperaturmessung mit Abschaltung der </w:t>
      </w:r>
      <w:r w:rsidR="009A3E15">
        <w:t xml:space="preserve">Wärmezufuhr zur </w:t>
      </w:r>
      <w:r>
        <w:t xml:space="preserve">Eigenheizung bei zu hohem Wärmeeintrag aus dem Fernheizwasserkreislauf. </w:t>
      </w:r>
    </w:p>
    <w:p w14:paraId="3F2A2BA0" w14:textId="0215F74D" w:rsidR="001A114C" w:rsidRPr="00993AAC" w:rsidRDefault="001A114C" w:rsidP="000A6E51">
      <w:pPr>
        <w:pStyle w:val="Listenabsatz"/>
        <w:numPr>
          <w:ilvl w:val="0"/>
          <w:numId w:val="13"/>
        </w:numPr>
        <w:jc w:val="both"/>
      </w:pPr>
      <w:r w:rsidRPr="00993AAC">
        <w:t>Am saugseitigen Sammler der Kreislaufpumpe ist ein Ausdehnungsgefäß anzubringen.</w:t>
      </w:r>
    </w:p>
    <w:p w14:paraId="13249AEE" w14:textId="56BBA7CC" w:rsidR="00433CF2" w:rsidRDefault="004D7AC5" w:rsidP="000A6E51">
      <w:pPr>
        <w:pStyle w:val="Listenabsatz"/>
        <w:numPr>
          <w:ilvl w:val="0"/>
          <w:numId w:val="13"/>
        </w:numPr>
        <w:jc w:val="both"/>
      </w:pPr>
      <w:r w:rsidRPr="004D7AC5">
        <w:t xml:space="preserve">Alle notwendigen elektro- und leittechnischen Ausrüstungen sowie Vor- Ort-Bedienstellen. </w:t>
      </w:r>
    </w:p>
    <w:p w14:paraId="2EA27181" w14:textId="31D02BB8" w:rsidR="001A114C" w:rsidRDefault="00433CF2" w:rsidP="000A6E51">
      <w:pPr>
        <w:pStyle w:val="Listenabsatz"/>
        <w:numPr>
          <w:ilvl w:val="0"/>
          <w:numId w:val="13"/>
        </w:numPr>
        <w:jc w:val="both"/>
      </w:pPr>
      <w:r>
        <w:t xml:space="preserve">In den Fernwärmeleitungen </w:t>
      </w:r>
      <w:r w:rsidR="00515D3C">
        <w:t>ist ein</w:t>
      </w:r>
      <w:r>
        <w:t xml:space="preserve"> Regelventil für die Temperaturregelung im Kre</w:t>
      </w:r>
      <w:r w:rsidR="000A6E51">
        <w:t>islauf Eigenheizung vorzusehen.</w:t>
      </w:r>
    </w:p>
    <w:p w14:paraId="160D6929" w14:textId="590A44CD" w:rsidR="00993AAC" w:rsidRDefault="00433CF2" w:rsidP="000A6E51">
      <w:pPr>
        <w:pStyle w:val="Listenabsatz"/>
        <w:numPr>
          <w:ilvl w:val="0"/>
          <w:numId w:val="13"/>
        </w:numPr>
        <w:jc w:val="both"/>
      </w:pPr>
      <w:r>
        <w:t>In den Fernwärmeleitungen zu de</w:t>
      </w:r>
      <w:r w:rsidR="00515D3C">
        <w:t>m</w:t>
      </w:r>
      <w:r>
        <w:t xml:space="preserve"> Wärmetauscher Eigenheizung</w:t>
      </w:r>
      <w:r w:rsidR="00993AAC">
        <w:t xml:space="preserve"> ist ein Wärmemengenzähler vorzusehen. </w:t>
      </w:r>
    </w:p>
    <w:p w14:paraId="79FE566B" w14:textId="68B1E69F" w:rsidR="00714BFE" w:rsidRDefault="00714BFE" w:rsidP="000A6E51">
      <w:pPr>
        <w:pStyle w:val="Listenabsatz"/>
        <w:numPr>
          <w:ilvl w:val="0"/>
          <w:numId w:val="13"/>
        </w:numPr>
        <w:jc w:val="both"/>
      </w:pPr>
      <w:r>
        <w:t>Am Befüllanschluss ist ein Sicherheitsabsperrventil mit Druckminderer vorzusehen.</w:t>
      </w:r>
    </w:p>
    <w:p w14:paraId="3A5FF6F9" w14:textId="77777777" w:rsidR="00905742" w:rsidRDefault="00905742" w:rsidP="00905742">
      <w:pPr>
        <w:pStyle w:val="Listenabsatz"/>
        <w:ind w:left="0"/>
        <w:rPr>
          <w:lang w:eastAsia="x-none"/>
        </w:rPr>
      </w:pPr>
    </w:p>
    <w:p w14:paraId="562A49C7" w14:textId="78212C00" w:rsidR="00905742" w:rsidRDefault="00905742" w:rsidP="00905742">
      <w:pPr>
        <w:pStyle w:val="Listenabsatz"/>
        <w:ind w:left="0"/>
        <w:rPr>
          <w:lang w:eastAsia="x-none"/>
        </w:rPr>
      </w:pPr>
      <w:r>
        <w:rPr>
          <w:lang w:eastAsia="x-none"/>
        </w:rPr>
        <w:t xml:space="preserve">Zum </w:t>
      </w:r>
      <w:r w:rsidRPr="000A6E51">
        <w:rPr>
          <w:b/>
          <w:lang w:eastAsia="x-none"/>
        </w:rPr>
        <w:t>System Gebäudeheizung</w:t>
      </w:r>
      <w:r>
        <w:rPr>
          <w:lang w:eastAsia="x-none"/>
        </w:rPr>
        <w:t xml:space="preserve"> gehören mindestens:</w:t>
      </w:r>
    </w:p>
    <w:p w14:paraId="5B9FBD1E" w14:textId="62C13ED3" w:rsidR="002D790D" w:rsidRDefault="002D790D" w:rsidP="00B373FE">
      <w:pPr>
        <w:pStyle w:val="Listenabsatz"/>
        <w:numPr>
          <w:ilvl w:val="0"/>
          <w:numId w:val="17"/>
        </w:numPr>
        <w:jc w:val="both"/>
      </w:pPr>
      <w:r w:rsidRPr="002516FC">
        <w:t xml:space="preserve">Versorgungsleitungen mit einem </w:t>
      </w:r>
      <w:r>
        <w:t>H</w:t>
      </w:r>
      <w:r w:rsidRPr="002516FC">
        <w:t>eizwasservorlauf und –rücklauf</w:t>
      </w:r>
      <w:r>
        <w:t xml:space="preserve">. </w:t>
      </w:r>
    </w:p>
    <w:p w14:paraId="42E63748" w14:textId="4BBC01D7" w:rsidR="00B24529" w:rsidRDefault="002516FC" w:rsidP="00B373FE">
      <w:pPr>
        <w:pStyle w:val="Listenabsatz"/>
        <w:numPr>
          <w:ilvl w:val="0"/>
          <w:numId w:val="17"/>
        </w:numPr>
        <w:jc w:val="both"/>
      </w:pPr>
      <w:r>
        <w:t xml:space="preserve">Anbindung der Heizkörper im </w:t>
      </w:r>
      <w:r w:rsidR="002D790D">
        <w:t xml:space="preserve">Gebäude. </w:t>
      </w:r>
    </w:p>
    <w:p w14:paraId="3CF43F70" w14:textId="2A941F29" w:rsidR="00B84AEE" w:rsidRDefault="00515D3C" w:rsidP="00C213DE">
      <w:pPr>
        <w:pStyle w:val="Listenabsatz"/>
        <w:numPr>
          <w:ilvl w:val="0"/>
          <w:numId w:val="17"/>
        </w:numPr>
        <w:spacing w:after="0"/>
      </w:pPr>
      <w:r>
        <w:t xml:space="preserve">Für </w:t>
      </w:r>
      <w:r w:rsidR="00B84AEE">
        <w:t xml:space="preserve">Etagen-Heizkörper gelten </w:t>
      </w:r>
      <w:r w:rsidR="00C33B64">
        <w:t xml:space="preserve">folgende </w:t>
      </w:r>
      <w:r w:rsidR="00B84AEE">
        <w:t>Auslegungs</w:t>
      </w:r>
      <w:r w:rsidR="00C33B64">
        <w:t>be</w:t>
      </w:r>
      <w:r w:rsidR="00B84AEE">
        <w:t>dingungen:</w:t>
      </w:r>
    </w:p>
    <w:p w14:paraId="0132848E" w14:textId="639E3D8B" w:rsidR="00B84AEE" w:rsidRPr="00136739" w:rsidRDefault="00B373FE" w:rsidP="00B84AEE">
      <w:pPr>
        <w:pStyle w:val="Listenabsatz"/>
        <w:spacing w:after="0"/>
        <w:ind w:left="360"/>
        <w:rPr>
          <w:lang w:val="en-US"/>
        </w:rPr>
      </w:pPr>
      <w:r>
        <w:tab/>
      </w:r>
      <w:r>
        <w:tab/>
      </w:r>
      <w:r w:rsidR="00C33B64">
        <w:tab/>
      </w:r>
      <w:r w:rsidR="00B84AEE" w:rsidRPr="002D79EC">
        <w:rPr>
          <w:lang w:val="en-US"/>
        </w:rPr>
        <w:t>TS</w:t>
      </w:r>
      <w:r w:rsidR="00B84AEE" w:rsidRPr="00136739">
        <w:rPr>
          <w:lang w:val="en-US"/>
        </w:rPr>
        <w:t xml:space="preserve"> = </w:t>
      </w:r>
      <w:r w:rsidR="00515D3C">
        <w:rPr>
          <w:lang w:val="en-US"/>
        </w:rPr>
        <w:t>7</w:t>
      </w:r>
      <w:r w:rsidR="00B84AEE" w:rsidRPr="00136739">
        <w:rPr>
          <w:lang w:val="en-US"/>
        </w:rPr>
        <w:t xml:space="preserve">0°C, </w:t>
      </w:r>
      <w:r w:rsidR="002D79EC">
        <w:rPr>
          <w:lang w:val="en-US"/>
        </w:rPr>
        <w:t xml:space="preserve">PS </w:t>
      </w:r>
      <w:r w:rsidR="00B84AEE" w:rsidRPr="00136739">
        <w:rPr>
          <w:lang w:val="en-US"/>
        </w:rPr>
        <w:t>= 8,5 bar (d.h. PN10)</w:t>
      </w:r>
    </w:p>
    <w:p w14:paraId="16539AE3" w14:textId="2CD8BC22" w:rsidR="00E15A81" w:rsidRPr="00E15A81" w:rsidRDefault="00E15A81" w:rsidP="000A6E51">
      <w:pPr>
        <w:pStyle w:val="Listenabsatz"/>
        <w:ind w:left="360"/>
        <w:jc w:val="both"/>
        <w:rPr>
          <w:lang w:eastAsia="x-none"/>
        </w:rPr>
      </w:pPr>
      <w:r>
        <w:t xml:space="preserve">Das Eigenheizsystem wird über das Fernheizsystem </w:t>
      </w:r>
      <w:r w:rsidR="00515D3C">
        <w:t>abgesichert mit einem mechanischen Dr</w:t>
      </w:r>
      <w:r w:rsidR="00785737">
        <w:t>u</w:t>
      </w:r>
      <w:r w:rsidR="00515D3C">
        <w:t xml:space="preserve">ckminderer </w:t>
      </w:r>
      <w:r>
        <w:t xml:space="preserve">befüllt. Für die Umlauf- und Nachspeisewasserqualitäten gelten die Richtwerte der VDI-Reihe 2035. Weitere Angaben v.a. bzgl. </w:t>
      </w:r>
      <w:r w:rsidR="000A6E51">
        <w:t>einzusetzender</w:t>
      </w:r>
      <w:r>
        <w:t xml:space="preserve"> Materialien ist</w:t>
      </w:r>
      <w:r w:rsidR="000A6E51">
        <w:t xml:space="preserve"> im </w:t>
      </w:r>
      <w:r w:rsidRPr="000A6E51">
        <w:t>Teil</w:t>
      </w:r>
      <w:r w:rsidR="000A6E51" w:rsidRPr="000A6E51">
        <w:t xml:space="preserve"> </w:t>
      </w:r>
      <w:r w:rsidRPr="0042065A">
        <w:t>B4.1</w:t>
      </w:r>
      <w:r w:rsidR="000A6E51" w:rsidRPr="0042065A">
        <w:t xml:space="preserve"> </w:t>
      </w:r>
      <w:r w:rsidRPr="0042065A">
        <w:t>Spezifikation</w:t>
      </w:r>
      <w:r w:rsidR="000A6E51" w:rsidRPr="0042065A">
        <w:t xml:space="preserve"> </w:t>
      </w:r>
      <w:r w:rsidRPr="0042065A">
        <w:t>Bautechnik</w:t>
      </w:r>
      <w:r w:rsidR="000A6E51" w:rsidRPr="0042065A">
        <w:t xml:space="preserve"> </w:t>
      </w:r>
      <w:r w:rsidRPr="00E15A81">
        <w:rPr>
          <w:lang w:eastAsia="x-none"/>
        </w:rPr>
        <w:t>zu entnehmen.</w:t>
      </w:r>
    </w:p>
    <w:p w14:paraId="6FED2617" w14:textId="173A9273" w:rsidR="002516FC" w:rsidRDefault="002516FC" w:rsidP="00C213DE">
      <w:pPr>
        <w:pStyle w:val="Listenabsatz"/>
        <w:numPr>
          <w:ilvl w:val="0"/>
          <w:numId w:val="17"/>
        </w:numPr>
        <w:spacing w:after="0"/>
      </w:pPr>
      <w:r>
        <w:t xml:space="preserve">Für jedes </w:t>
      </w:r>
      <w:r w:rsidR="00515D3C">
        <w:t>S</w:t>
      </w:r>
      <w:r>
        <w:t>ystem (Beimi</w:t>
      </w:r>
      <w:r w:rsidR="00B373FE">
        <w:t>s</w:t>
      </w:r>
      <w:r>
        <w:t xml:space="preserve">chschaltung) sind folgende Messungen </w:t>
      </w:r>
      <w:r w:rsidR="00B373FE">
        <w:t xml:space="preserve">als örtliche bzw. Fernmessstellen </w:t>
      </w:r>
      <w:r>
        <w:t>vorzusehen:</w:t>
      </w:r>
    </w:p>
    <w:p w14:paraId="77DB39D0" w14:textId="77777777" w:rsidR="002516FC" w:rsidRDefault="002516FC" w:rsidP="00B24529">
      <w:pPr>
        <w:pStyle w:val="Listenabsatz"/>
        <w:numPr>
          <w:ilvl w:val="0"/>
          <w:numId w:val="18"/>
        </w:numPr>
        <w:spacing w:after="0"/>
      </w:pPr>
      <w:r>
        <w:t>Messungen von Vorlauf- und Rücklauftemperatur (wasserseitiger Frostschutz)</w:t>
      </w:r>
    </w:p>
    <w:p w14:paraId="3045CB56" w14:textId="77777777" w:rsidR="002516FC" w:rsidRDefault="002516FC" w:rsidP="00B24529">
      <w:pPr>
        <w:pStyle w:val="Listenabsatz"/>
        <w:numPr>
          <w:ilvl w:val="0"/>
          <w:numId w:val="18"/>
        </w:numPr>
        <w:spacing w:after="0"/>
      </w:pPr>
      <w:r>
        <w:t>Druckmessung in jedem Strang</w:t>
      </w:r>
    </w:p>
    <w:p w14:paraId="009675F1" w14:textId="77777777" w:rsidR="002516FC" w:rsidRDefault="002516FC" w:rsidP="00B24529">
      <w:pPr>
        <w:pStyle w:val="Listenabsatz"/>
        <w:numPr>
          <w:ilvl w:val="0"/>
          <w:numId w:val="18"/>
        </w:numPr>
        <w:spacing w:after="0"/>
      </w:pPr>
      <w:r>
        <w:t>Störmeldung Pumpe, Pumpe Ein/Aus und der Massenstrom</w:t>
      </w:r>
    </w:p>
    <w:p w14:paraId="27374DE8" w14:textId="7FE6A268" w:rsidR="002516FC" w:rsidRDefault="002516FC" w:rsidP="00B24529">
      <w:pPr>
        <w:pStyle w:val="Listenabsatz"/>
        <w:numPr>
          <w:ilvl w:val="0"/>
          <w:numId w:val="18"/>
        </w:numPr>
      </w:pPr>
      <w:r>
        <w:t>Stellung des Mischventil</w:t>
      </w:r>
      <w:r w:rsidR="00B24529">
        <w:t>s</w:t>
      </w:r>
      <w:r>
        <w:t>.</w:t>
      </w:r>
    </w:p>
    <w:p w14:paraId="1ADE165F" w14:textId="0E35CFD5" w:rsidR="00B24529" w:rsidRDefault="00B373FE" w:rsidP="00C213DE">
      <w:pPr>
        <w:pStyle w:val="Listenabsatz"/>
        <w:numPr>
          <w:ilvl w:val="0"/>
          <w:numId w:val="17"/>
        </w:numPr>
      </w:pPr>
      <w:r>
        <w:lastRenderedPageBreak/>
        <w:t>Es</w:t>
      </w:r>
      <w:r w:rsidR="00B24529" w:rsidRPr="00B24529">
        <w:t xml:space="preserve"> </w:t>
      </w:r>
      <w:r w:rsidR="00B24529">
        <w:t>sind d</w:t>
      </w:r>
      <w:r w:rsidR="00B24529" w:rsidRPr="00B24529">
        <w:t xml:space="preserve">rehzahlgeregelte </w:t>
      </w:r>
      <w:r>
        <w:t>P</w:t>
      </w:r>
      <w:r w:rsidR="00B24529" w:rsidRPr="00B24529">
        <w:t xml:space="preserve">umpen </w:t>
      </w:r>
      <w:r w:rsidR="00B24529">
        <w:t>vorzusehen</w:t>
      </w:r>
      <w:r w:rsidR="00B24529" w:rsidRPr="00B24529">
        <w:t xml:space="preserve">. </w:t>
      </w:r>
    </w:p>
    <w:p w14:paraId="5201EFB1" w14:textId="7B5E31EF" w:rsidR="002516FC" w:rsidRDefault="00E15A81" w:rsidP="00C213DE">
      <w:pPr>
        <w:pStyle w:val="Listenabsatz"/>
        <w:numPr>
          <w:ilvl w:val="0"/>
          <w:numId w:val="17"/>
        </w:numPr>
      </w:pPr>
      <w:r>
        <w:t>Zur Entleerung und Entlüftung des Systems sind Armaturen und Abwasserleitungen</w:t>
      </w:r>
      <w:r w:rsidR="00D63F11">
        <w:t xml:space="preserve"> (Entwässerungsleitungen)</w:t>
      </w:r>
      <w:r>
        <w:t xml:space="preserve"> vorzusehen</w:t>
      </w:r>
      <w:r w:rsidR="002516FC" w:rsidRPr="00993AAC">
        <w:t>.</w:t>
      </w:r>
      <w:r w:rsidR="00D63F11">
        <w:t xml:space="preserve"> Die Armaturen sind auf Bedienhöhe anzuordnen.</w:t>
      </w:r>
    </w:p>
    <w:p w14:paraId="3724EE4A" w14:textId="65F2CF71" w:rsidR="00B373FE" w:rsidRDefault="00B373FE" w:rsidP="00C213DE">
      <w:pPr>
        <w:pStyle w:val="Listenabsatz"/>
        <w:numPr>
          <w:ilvl w:val="0"/>
          <w:numId w:val="17"/>
        </w:numPr>
      </w:pPr>
      <w:r w:rsidRPr="00B373FE">
        <w:t>Für die Heizkörperkreise ist eine Rücklaufbeimischung vorzusehen</w:t>
      </w:r>
      <w:r w:rsidR="00973B21">
        <w:t xml:space="preserve"> und eine maximale Vorlauftemperatur von 60 °C einzuhalten</w:t>
      </w:r>
      <w:r w:rsidRPr="00B373FE">
        <w:t>.</w:t>
      </w:r>
    </w:p>
    <w:p w14:paraId="79105F83" w14:textId="7F5952F6" w:rsidR="00F24F11" w:rsidRDefault="00751A08" w:rsidP="00751A08">
      <w:pPr>
        <w:pStyle w:val="berschrift2"/>
        <w:rPr>
          <w:lang w:val="de-DE"/>
        </w:rPr>
      </w:pPr>
      <w:bookmarkStart w:id="9" w:name="_Toc85716623"/>
      <w:r>
        <w:rPr>
          <w:lang w:val="de-DE"/>
        </w:rPr>
        <w:t>Besondere Ausführungsrichtlinien</w:t>
      </w:r>
      <w:bookmarkEnd w:id="9"/>
    </w:p>
    <w:p w14:paraId="5A5784E6" w14:textId="45BEA77A" w:rsidR="00764B3C" w:rsidRDefault="00764B3C" w:rsidP="00D63F11">
      <w:pPr>
        <w:pStyle w:val="Listenabsatz"/>
        <w:numPr>
          <w:ilvl w:val="0"/>
          <w:numId w:val="14"/>
        </w:numPr>
        <w:ind w:left="426"/>
        <w:jc w:val="both"/>
        <w:rPr>
          <w:lang w:eastAsia="x-none"/>
        </w:rPr>
      </w:pPr>
      <w:r>
        <w:rPr>
          <w:lang w:eastAsia="x-none"/>
        </w:rPr>
        <w:t xml:space="preserve">Die Regelung der Fernheizwassermenge hat so zu erfolgen, dass das abgekühlte Wasser </w:t>
      </w:r>
      <w:r w:rsidR="0096429F">
        <w:rPr>
          <w:lang w:eastAsia="x-none"/>
        </w:rPr>
        <w:t>nicht heißer als die allgemeine Rücklauftemperatur de</w:t>
      </w:r>
      <w:r w:rsidR="00515D3C">
        <w:rPr>
          <w:lang w:eastAsia="x-none"/>
        </w:rPr>
        <w:t>s</w:t>
      </w:r>
      <w:r>
        <w:rPr>
          <w:lang w:eastAsia="x-none"/>
        </w:rPr>
        <w:t xml:space="preserve"> Fernwärmerücklauf</w:t>
      </w:r>
      <w:r w:rsidR="00515D3C">
        <w:rPr>
          <w:lang w:eastAsia="x-none"/>
        </w:rPr>
        <w:t>s</w:t>
      </w:r>
      <w:r w:rsidR="00785737">
        <w:rPr>
          <w:lang w:eastAsia="x-none"/>
        </w:rPr>
        <w:t xml:space="preserve"> </w:t>
      </w:r>
      <w:r w:rsidR="0096429F">
        <w:rPr>
          <w:lang w:eastAsia="x-none"/>
        </w:rPr>
        <w:t>ist</w:t>
      </w:r>
      <w:r>
        <w:rPr>
          <w:lang w:eastAsia="x-none"/>
        </w:rPr>
        <w:t>.</w:t>
      </w:r>
      <w:r w:rsidR="00D55B14">
        <w:rPr>
          <w:lang w:eastAsia="x-none"/>
        </w:rPr>
        <w:t xml:space="preserve"> Es sind Temperaturen &lt; 60°C </w:t>
      </w:r>
      <w:r w:rsidR="00A77454">
        <w:rPr>
          <w:lang w:eastAsia="x-none"/>
        </w:rPr>
        <w:t>einzuhalten</w:t>
      </w:r>
      <w:r w:rsidR="00D55B14">
        <w:rPr>
          <w:lang w:eastAsia="x-none"/>
        </w:rPr>
        <w:t>.</w:t>
      </w:r>
    </w:p>
    <w:p w14:paraId="7EEABF37" w14:textId="0EB6A682" w:rsidR="0076538F" w:rsidRPr="00764B3C" w:rsidRDefault="0076538F" w:rsidP="00D63F11">
      <w:pPr>
        <w:pStyle w:val="Listenabsatz"/>
        <w:numPr>
          <w:ilvl w:val="0"/>
          <w:numId w:val="14"/>
        </w:numPr>
        <w:ind w:left="426"/>
        <w:jc w:val="both"/>
        <w:rPr>
          <w:lang w:eastAsia="x-none"/>
        </w:rPr>
      </w:pPr>
      <w:r>
        <w:rPr>
          <w:lang w:eastAsia="x-none"/>
        </w:rPr>
        <w:t xml:space="preserve">Der Eigenheizkreislauf wird aus dem Fernheizwassersystem befüllt. </w:t>
      </w:r>
    </w:p>
    <w:sectPr w:rsidR="0076538F" w:rsidRPr="00764B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30848" w14:textId="77777777" w:rsidR="007F0AC1" w:rsidRDefault="007F0AC1" w:rsidP="00D578D2">
      <w:pPr>
        <w:spacing w:after="0"/>
      </w:pPr>
      <w:r>
        <w:separator/>
      </w:r>
    </w:p>
  </w:endnote>
  <w:endnote w:type="continuationSeparator" w:id="0">
    <w:p w14:paraId="76715691" w14:textId="77777777" w:rsidR="007F0AC1" w:rsidRDefault="007F0AC1" w:rsidP="00D578D2">
      <w:pPr>
        <w:spacing w:after="0"/>
      </w:pPr>
      <w:r>
        <w:continuationSeparator/>
      </w:r>
    </w:p>
  </w:endnote>
  <w:endnote w:type="continuationNotice" w:id="1">
    <w:p w14:paraId="71F437BA" w14:textId="77777777" w:rsidR="007F0AC1" w:rsidRDefault="007F0AC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6A19" w14:textId="73FCCBA7" w:rsidR="00511FD8" w:rsidRPr="005D6593" w:rsidRDefault="00B15F51" w:rsidP="00D3561A">
    <w:pPr>
      <w:pStyle w:val="Fuzeile"/>
      <w:rPr>
        <w:sz w:val="16"/>
        <w:szCs w:val="16"/>
        <w:lang w:val="de-DE"/>
      </w:rPr>
    </w:pPr>
    <w:r>
      <w:rPr>
        <w:sz w:val="16"/>
        <w:szCs w:val="16"/>
        <w:lang w:val="de-DE"/>
      </w:rPr>
      <w:fldChar w:fldCharType="begin"/>
    </w:r>
    <w:r>
      <w:rPr>
        <w:sz w:val="16"/>
        <w:szCs w:val="16"/>
        <w:lang w:val="de-DE"/>
      </w:rPr>
      <w:instrText xml:space="preserve"> FILENAME   \* MERGEFORMAT </w:instrText>
    </w:r>
    <w:r>
      <w:rPr>
        <w:sz w:val="16"/>
        <w:szCs w:val="16"/>
        <w:lang w:val="de-DE"/>
      </w:rPr>
      <w:fldChar w:fldCharType="separate"/>
    </w:r>
    <w:r w:rsidR="00542063">
      <w:rPr>
        <w:noProof/>
        <w:sz w:val="16"/>
        <w:szCs w:val="16"/>
        <w:lang w:val="de-DE"/>
      </w:rPr>
      <w:t>PtH</w:t>
    </w:r>
    <w:r w:rsidR="00E90B79">
      <w:rPr>
        <w:noProof/>
        <w:sz w:val="16"/>
        <w:szCs w:val="16"/>
        <w:lang w:val="de-DE"/>
      </w:rPr>
      <w:t>A-Q_0</w:t>
    </w:r>
    <w:r w:rsidR="00542063">
      <w:rPr>
        <w:noProof/>
        <w:sz w:val="16"/>
        <w:szCs w:val="16"/>
        <w:lang w:val="de-DE"/>
      </w:rPr>
      <w:t>SB-B1.4-Spezifikation_Eigenheizung-Rev00.docx</w:t>
    </w:r>
    <w:r>
      <w:rPr>
        <w:sz w:val="16"/>
        <w:szCs w:val="16"/>
        <w:lang w:val="de-DE"/>
      </w:rPr>
      <w:fldChar w:fldCharType="end"/>
    </w:r>
    <w:r w:rsidR="00511FD8" w:rsidRPr="00851372">
      <w:rPr>
        <w:sz w:val="16"/>
        <w:szCs w:val="16"/>
      </w:rPr>
      <w:tab/>
    </w:r>
    <w:r w:rsidR="00511FD8" w:rsidRPr="00851372">
      <w:rPr>
        <w:sz w:val="16"/>
        <w:szCs w:val="16"/>
      </w:rPr>
      <w:fldChar w:fldCharType="begin"/>
    </w:r>
    <w:r w:rsidR="00511FD8" w:rsidRPr="00851372">
      <w:rPr>
        <w:sz w:val="16"/>
        <w:szCs w:val="16"/>
      </w:rPr>
      <w:instrText>PAGE   \* MERGEFORMAT</w:instrText>
    </w:r>
    <w:r w:rsidR="00511FD8" w:rsidRPr="00851372">
      <w:rPr>
        <w:sz w:val="16"/>
        <w:szCs w:val="16"/>
      </w:rPr>
      <w:fldChar w:fldCharType="separate"/>
    </w:r>
    <w:r w:rsidR="00921598" w:rsidRPr="00921598">
      <w:rPr>
        <w:noProof/>
        <w:sz w:val="16"/>
        <w:szCs w:val="16"/>
        <w:lang w:val="de-DE"/>
      </w:rPr>
      <w:t>2</w:t>
    </w:r>
    <w:r w:rsidR="00511FD8" w:rsidRPr="00851372">
      <w:rPr>
        <w:sz w:val="16"/>
        <w:szCs w:val="16"/>
      </w:rPr>
      <w:fldChar w:fldCharType="end"/>
    </w:r>
    <w:r w:rsidR="00511FD8">
      <w:rPr>
        <w:sz w:val="16"/>
        <w:szCs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3A51D" w14:textId="77777777" w:rsidR="007F0AC1" w:rsidRDefault="007F0AC1" w:rsidP="00D578D2">
      <w:pPr>
        <w:spacing w:after="0"/>
      </w:pPr>
      <w:r>
        <w:separator/>
      </w:r>
    </w:p>
  </w:footnote>
  <w:footnote w:type="continuationSeparator" w:id="0">
    <w:p w14:paraId="580A99A4" w14:textId="77777777" w:rsidR="007F0AC1" w:rsidRDefault="007F0AC1" w:rsidP="00D578D2">
      <w:pPr>
        <w:spacing w:after="0"/>
      </w:pPr>
      <w:r>
        <w:continuationSeparator/>
      </w:r>
    </w:p>
  </w:footnote>
  <w:footnote w:type="continuationNotice" w:id="1">
    <w:p w14:paraId="242FA63F" w14:textId="77777777" w:rsidR="007F0AC1" w:rsidRDefault="007F0AC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75CA" w14:textId="30D05181" w:rsidR="00511FD8" w:rsidRDefault="00511FD8" w:rsidP="00EC6E4E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DBC9F9" wp14:editId="42D38CDE">
          <wp:simplePos x="0" y="0"/>
          <wp:positionH relativeFrom="column">
            <wp:posOffset>-71120</wp:posOffset>
          </wp:positionH>
          <wp:positionV relativeFrom="paragraph">
            <wp:posOffset>-142240</wp:posOffset>
          </wp:positionV>
          <wp:extent cx="1323975" cy="579755"/>
          <wp:effectExtent l="0" t="0" r="9525" b="0"/>
          <wp:wrapNone/>
          <wp:docPr id="3" name="Grafik 3" descr="H:\CHE-0847\01_Orga\Logos\eins_Logo_weisser_Hintergr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CHE-0847\01_Orga\Logos\eins_Logo_weisser_Hintergru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E06">
      <w:br/>
    </w:r>
  </w:p>
  <w:p w14:paraId="6D6EA8E9" w14:textId="07B7A6E3" w:rsidR="00511FD8" w:rsidRDefault="00511FD8" w:rsidP="00EC6E4E">
    <w:pPr>
      <w:pStyle w:val="Kopfzeile"/>
      <w:pBdr>
        <w:bottom w:val="single" w:sz="4" w:space="1" w:color="auto"/>
      </w:pBdr>
    </w:pPr>
    <w:r w:rsidRPr="00984E06">
      <w:t xml:space="preserve"> </w:t>
    </w:r>
    <w:r w:rsidRPr="007E09A8">
      <w:t xml:space="preserve">Errichtung </w:t>
    </w:r>
    <w:r w:rsidR="00B87259">
      <w:t>PtH</w:t>
    </w:r>
    <w:r w:rsidR="00E90B79">
      <w:t>A</w:t>
    </w:r>
    <w:r w:rsidR="00485A0E">
      <w:tab/>
    </w:r>
    <w:r w:rsidR="00485A0E">
      <w:tab/>
    </w:r>
    <w:r w:rsidR="00E90B79">
      <w:t>07.10.2024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5E54ED4"/>
    <w:multiLevelType w:val="hybridMultilevel"/>
    <w:tmpl w:val="CE9AA708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4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9" w15:restartNumberingAfterBreak="0">
    <w:nsid w:val="375C0B63"/>
    <w:multiLevelType w:val="hybridMultilevel"/>
    <w:tmpl w:val="02A002CC"/>
    <w:lvl w:ilvl="0" w:tplc="D97283C4">
      <w:start w:val="4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04210"/>
    <w:multiLevelType w:val="hybridMultilevel"/>
    <w:tmpl w:val="62CA54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030B0"/>
    <w:multiLevelType w:val="hybridMultilevel"/>
    <w:tmpl w:val="36E2C7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65C1A"/>
    <w:multiLevelType w:val="hybridMultilevel"/>
    <w:tmpl w:val="5EA8EBEA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6307C4"/>
    <w:multiLevelType w:val="hybridMultilevel"/>
    <w:tmpl w:val="ABC057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8528F"/>
    <w:multiLevelType w:val="hybridMultilevel"/>
    <w:tmpl w:val="AA006DDE"/>
    <w:lvl w:ilvl="0" w:tplc="0AC20316">
      <w:start w:val="1"/>
      <w:numFmt w:val="decimal"/>
      <w:lvlText w:val="(%1)"/>
      <w:lvlJc w:val="left"/>
      <w:pPr>
        <w:ind w:left="368" w:hanging="36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B76622"/>
    <w:multiLevelType w:val="hybridMultilevel"/>
    <w:tmpl w:val="D334262A"/>
    <w:lvl w:ilvl="0" w:tplc="0AC203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868E5"/>
    <w:multiLevelType w:val="hybridMultilevel"/>
    <w:tmpl w:val="EF505DB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B823A6"/>
    <w:multiLevelType w:val="hybridMultilevel"/>
    <w:tmpl w:val="9B9E77E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CDA06E5"/>
    <w:multiLevelType w:val="hybridMultilevel"/>
    <w:tmpl w:val="466E49EE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2D7A0FA6">
      <w:numFmt w:val="bullet"/>
      <w:lvlText w:val="•"/>
      <w:lvlJc w:val="left"/>
      <w:pPr>
        <w:ind w:left="2025" w:hanging="405"/>
      </w:pPr>
      <w:rPr>
        <w:rFonts w:ascii="Arial" w:eastAsia="Times New Roman" w:hAnsi="Arial" w:cs="Arial" w:hint="default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11"/>
  </w:num>
  <w:num w:numId="6">
    <w:abstractNumId w:val="6"/>
  </w:num>
  <w:num w:numId="7">
    <w:abstractNumId w:val="20"/>
  </w:num>
  <w:num w:numId="8">
    <w:abstractNumId w:val="10"/>
  </w:num>
  <w:num w:numId="9">
    <w:abstractNumId w:val="3"/>
  </w:num>
  <w:num w:numId="10">
    <w:abstractNumId w:val="1"/>
  </w:num>
  <w:num w:numId="11">
    <w:abstractNumId w:val="0"/>
  </w:num>
  <w:num w:numId="12">
    <w:abstractNumId w:val="16"/>
  </w:num>
  <w:num w:numId="13">
    <w:abstractNumId w:val="14"/>
  </w:num>
  <w:num w:numId="14">
    <w:abstractNumId w:val="17"/>
  </w:num>
  <w:num w:numId="15">
    <w:abstractNumId w:val="13"/>
  </w:num>
  <w:num w:numId="16">
    <w:abstractNumId w:val="18"/>
  </w:num>
  <w:num w:numId="17">
    <w:abstractNumId w:val="21"/>
  </w:num>
  <w:num w:numId="18">
    <w:abstractNumId w:val="12"/>
  </w:num>
  <w:num w:numId="19">
    <w:abstractNumId w:val="19"/>
  </w:num>
  <w:num w:numId="20">
    <w:abstractNumId w:val="9"/>
  </w:num>
  <w:num w:numId="21">
    <w:abstractNumId w:val="15"/>
  </w:num>
  <w:num w:numId="22">
    <w:abstractNumId w:val="2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inherte">
    <w15:presenceInfo w15:providerId="None" w15:userId="einhe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oNotTrackFormatting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3153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2C4C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2F42"/>
    <w:rsid w:val="000434DD"/>
    <w:rsid w:val="00044FF4"/>
    <w:rsid w:val="00045906"/>
    <w:rsid w:val="00046619"/>
    <w:rsid w:val="00046D27"/>
    <w:rsid w:val="00047861"/>
    <w:rsid w:val="00050212"/>
    <w:rsid w:val="0005032F"/>
    <w:rsid w:val="00050A76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35F"/>
    <w:rsid w:val="000566C6"/>
    <w:rsid w:val="00056DF6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E78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CA3"/>
    <w:rsid w:val="00074D4B"/>
    <w:rsid w:val="00075A00"/>
    <w:rsid w:val="00075CB7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5FC4"/>
    <w:rsid w:val="00086300"/>
    <w:rsid w:val="00087592"/>
    <w:rsid w:val="00087AF2"/>
    <w:rsid w:val="00087E06"/>
    <w:rsid w:val="00087EBE"/>
    <w:rsid w:val="0009005F"/>
    <w:rsid w:val="0009047D"/>
    <w:rsid w:val="000904A3"/>
    <w:rsid w:val="000908DC"/>
    <w:rsid w:val="00090D79"/>
    <w:rsid w:val="0009286C"/>
    <w:rsid w:val="0009370E"/>
    <w:rsid w:val="00093D44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8F9"/>
    <w:rsid w:val="000A1ACF"/>
    <w:rsid w:val="000A1DA3"/>
    <w:rsid w:val="000A23A7"/>
    <w:rsid w:val="000A2781"/>
    <w:rsid w:val="000A2B3F"/>
    <w:rsid w:val="000A2DF4"/>
    <w:rsid w:val="000A3708"/>
    <w:rsid w:val="000A401B"/>
    <w:rsid w:val="000A500C"/>
    <w:rsid w:val="000A6E51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C62"/>
    <w:rsid w:val="000C0F44"/>
    <w:rsid w:val="000C14FB"/>
    <w:rsid w:val="000C241F"/>
    <w:rsid w:val="000C2E89"/>
    <w:rsid w:val="000C307E"/>
    <w:rsid w:val="000C32A9"/>
    <w:rsid w:val="000C34D2"/>
    <w:rsid w:val="000C3B05"/>
    <w:rsid w:val="000C5934"/>
    <w:rsid w:val="000C6162"/>
    <w:rsid w:val="000C676C"/>
    <w:rsid w:val="000C6A06"/>
    <w:rsid w:val="000C6BDE"/>
    <w:rsid w:val="000C6C13"/>
    <w:rsid w:val="000C6F42"/>
    <w:rsid w:val="000C77C4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D7C7F"/>
    <w:rsid w:val="000E0210"/>
    <w:rsid w:val="000E0619"/>
    <w:rsid w:val="000E0C29"/>
    <w:rsid w:val="000E132B"/>
    <w:rsid w:val="000E13AD"/>
    <w:rsid w:val="000E2AAC"/>
    <w:rsid w:val="000E3379"/>
    <w:rsid w:val="000E3A57"/>
    <w:rsid w:val="000E438C"/>
    <w:rsid w:val="000E56BE"/>
    <w:rsid w:val="000E6137"/>
    <w:rsid w:val="000E61C7"/>
    <w:rsid w:val="000E66B1"/>
    <w:rsid w:val="000E685D"/>
    <w:rsid w:val="000E7210"/>
    <w:rsid w:val="000E7355"/>
    <w:rsid w:val="000E73A0"/>
    <w:rsid w:val="000E74B3"/>
    <w:rsid w:val="000F0867"/>
    <w:rsid w:val="000F0974"/>
    <w:rsid w:val="000F0C59"/>
    <w:rsid w:val="000F13B0"/>
    <w:rsid w:val="000F1432"/>
    <w:rsid w:val="000F319F"/>
    <w:rsid w:val="000F474A"/>
    <w:rsid w:val="000F4849"/>
    <w:rsid w:val="000F5040"/>
    <w:rsid w:val="000F534D"/>
    <w:rsid w:val="000F54E5"/>
    <w:rsid w:val="000F5E21"/>
    <w:rsid w:val="000F6669"/>
    <w:rsid w:val="000F6708"/>
    <w:rsid w:val="000F6725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31F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02C"/>
    <w:rsid w:val="00113CA6"/>
    <w:rsid w:val="00113F08"/>
    <w:rsid w:val="00114025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78A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3EFB"/>
    <w:rsid w:val="001349D7"/>
    <w:rsid w:val="00134B83"/>
    <w:rsid w:val="001353A5"/>
    <w:rsid w:val="00135907"/>
    <w:rsid w:val="001361A4"/>
    <w:rsid w:val="00136739"/>
    <w:rsid w:val="0014124C"/>
    <w:rsid w:val="00142C48"/>
    <w:rsid w:val="00143A9B"/>
    <w:rsid w:val="00144F4C"/>
    <w:rsid w:val="00145631"/>
    <w:rsid w:val="0014563B"/>
    <w:rsid w:val="00146175"/>
    <w:rsid w:val="0014634B"/>
    <w:rsid w:val="001464D3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FD3"/>
    <w:rsid w:val="0015647B"/>
    <w:rsid w:val="0015666E"/>
    <w:rsid w:val="00156D2F"/>
    <w:rsid w:val="00156E7C"/>
    <w:rsid w:val="00157357"/>
    <w:rsid w:val="001604AF"/>
    <w:rsid w:val="0016072A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1E5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6A3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42F4"/>
    <w:rsid w:val="00194DF6"/>
    <w:rsid w:val="001953DC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4C"/>
    <w:rsid w:val="001A118C"/>
    <w:rsid w:val="001A1C52"/>
    <w:rsid w:val="001A20B7"/>
    <w:rsid w:val="001A2194"/>
    <w:rsid w:val="001A26EE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765F"/>
    <w:rsid w:val="001B798D"/>
    <w:rsid w:val="001B7A0F"/>
    <w:rsid w:val="001B7A51"/>
    <w:rsid w:val="001C22A2"/>
    <w:rsid w:val="001C256F"/>
    <w:rsid w:val="001C34E3"/>
    <w:rsid w:val="001C49BA"/>
    <w:rsid w:val="001C4A19"/>
    <w:rsid w:val="001C5031"/>
    <w:rsid w:val="001C6FF2"/>
    <w:rsid w:val="001D08EB"/>
    <w:rsid w:val="001D0D46"/>
    <w:rsid w:val="001D0E50"/>
    <w:rsid w:val="001D0ECD"/>
    <w:rsid w:val="001D0F6C"/>
    <w:rsid w:val="001D17AF"/>
    <w:rsid w:val="001D2399"/>
    <w:rsid w:val="001D2445"/>
    <w:rsid w:val="001D26AC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22E"/>
    <w:rsid w:val="001F131B"/>
    <w:rsid w:val="001F364E"/>
    <w:rsid w:val="001F3665"/>
    <w:rsid w:val="001F39C6"/>
    <w:rsid w:val="001F4E86"/>
    <w:rsid w:val="001F5E5E"/>
    <w:rsid w:val="001F653F"/>
    <w:rsid w:val="001F73DF"/>
    <w:rsid w:val="001F74E1"/>
    <w:rsid w:val="001F7D3F"/>
    <w:rsid w:val="001F7E7A"/>
    <w:rsid w:val="00200AD6"/>
    <w:rsid w:val="00200BDB"/>
    <w:rsid w:val="002019AF"/>
    <w:rsid w:val="00203295"/>
    <w:rsid w:val="002035F3"/>
    <w:rsid w:val="00203E7A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48"/>
    <w:rsid w:val="00213799"/>
    <w:rsid w:val="00213DD7"/>
    <w:rsid w:val="0021492E"/>
    <w:rsid w:val="0021593A"/>
    <w:rsid w:val="00215F47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DAC"/>
    <w:rsid w:val="00220F13"/>
    <w:rsid w:val="00221058"/>
    <w:rsid w:val="00222003"/>
    <w:rsid w:val="0022227D"/>
    <w:rsid w:val="002228B1"/>
    <w:rsid w:val="00222AFA"/>
    <w:rsid w:val="00223DAF"/>
    <w:rsid w:val="00223F96"/>
    <w:rsid w:val="0022409A"/>
    <w:rsid w:val="002254E9"/>
    <w:rsid w:val="00226728"/>
    <w:rsid w:val="0022673F"/>
    <w:rsid w:val="002270A7"/>
    <w:rsid w:val="00227D3C"/>
    <w:rsid w:val="002302CA"/>
    <w:rsid w:val="00230DD3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1D0"/>
    <w:rsid w:val="00247DF1"/>
    <w:rsid w:val="002500D8"/>
    <w:rsid w:val="00251445"/>
    <w:rsid w:val="00251682"/>
    <w:rsid w:val="002516FC"/>
    <w:rsid w:val="0025175F"/>
    <w:rsid w:val="00251AA5"/>
    <w:rsid w:val="00252720"/>
    <w:rsid w:val="00252761"/>
    <w:rsid w:val="00252AC3"/>
    <w:rsid w:val="00252BE2"/>
    <w:rsid w:val="00252D3B"/>
    <w:rsid w:val="00253739"/>
    <w:rsid w:val="00253AE6"/>
    <w:rsid w:val="0025464F"/>
    <w:rsid w:val="002547BE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1FE5"/>
    <w:rsid w:val="002626D7"/>
    <w:rsid w:val="00262B42"/>
    <w:rsid w:val="00263892"/>
    <w:rsid w:val="00264104"/>
    <w:rsid w:val="002648D8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B1F"/>
    <w:rsid w:val="00282EDD"/>
    <w:rsid w:val="002832F7"/>
    <w:rsid w:val="002833F9"/>
    <w:rsid w:val="00283499"/>
    <w:rsid w:val="00283668"/>
    <w:rsid w:val="002837F0"/>
    <w:rsid w:val="00284B3F"/>
    <w:rsid w:val="00285913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97077"/>
    <w:rsid w:val="0029731B"/>
    <w:rsid w:val="002A0739"/>
    <w:rsid w:val="002A0A77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E66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42E"/>
    <w:rsid w:val="002D2555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2E6"/>
    <w:rsid w:val="002D6A68"/>
    <w:rsid w:val="002D700F"/>
    <w:rsid w:val="002D790D"/>
    <w:rsid w:val="002D79EC"/>
    <w:rsid w:val="002E026B"/>
    <w:rsid w:val="002E063B"/>
    <w:rsid w:val="002E1F12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71F8"/>
    <w:rsid w:val="002E7757"/>
    <w:rsid w:val="002F13FA"/>
    <w:rsid w:val="002F1512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668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168"/>
    <w:rsid w:val="0030622D"/>
    <w:rsid w:val="0030666E"/>
    <w:rsid w:val="00306848"/>
    <w:rsid w:val="0031029E"/>
    <w:rsid w:val="0031046B"/>
    <w:rsid w:val="00311102"/>
    <w:rsid w:val="0031246C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C0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27F36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6BD9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423"/>
    <w:rsid w:val="003444EE"/>
    <w:rsid w:val="00344887"/>
    <w:rsid w:val="0034508A"/>
    <w:rsid w:val="0034545C"/>
    <w:rsid w:val="00345AE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92B"/>
    <w:rsid w:val="00357CB8"/>
    <w:rsid w:val="00357E7C"/>
    <w:rsid w:val="0036032C"/>
    <w:rsid w:val="00360644"/>
    <w:rsid w:val="0036261A"/>
    <w:rsid w:val="00362667"/>
    <w:rsid w:val="003626C1"/>
    <w:rsid w:val="00362D8C"/>
    <w:rsid w:val="00362E90"/>
    <w:rsid w:val="00362F44"/>
    <w:rsid w:val="00364273"/>
    <w:rsid w:val="003643AE"/>
    <w:rsid w:val="00364B2C"/>
    <w:rsid w:val="00364C33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B90"/>
    <w:rsid w:val="00374C6B"/>
    <w:rsid w:val="003752EB"/>
    <w:rsid w:val="003753B5"/>
    <w:rsid w:val="0037575D"/>
    <w:rsid w:val="00376567"/>
    <w:rsid w:val="00376BCB"/>
    <w:rsid w:val="00376BFD"/>
    <w:rsid w:val="00376D01"/>
    <w:rsid w:val="0037716C"/>
    <w:rsid w:val="003771E1"/>
    <w:rsid w:val="003772DA"/>
    <w:rsid w:val="00377933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85F"/>
    <w:rsid w:val="00386C11"/>
    <w:rsid w:val="0038767D"/>
    <w:rsid w:val="003876FE"/>
    <w:rsid w:val="00390810"/>
    <w:rsid w:val="003915A5"/>
    <w:rsid w:val="00391796"/>
    <w:rsid w:val="003918B9"/>
    <w:rsid w:val="003920C3"/>
    <w:rsid w:val="00393351"/>
    <w:rsid w:val="00393410"/>
    <w:rsid w:val="003934B3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00D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3DBA"/>
    <w:rsid w:val="003B3E4A"/>
    <w:rsid w:val="003B417F"/>
    <w:rsid w:val="003B4354"/>
    <w:rsid w:val="003B4774"/>
    <w:rsid w:val="003B48F4"/>
    <w:rsid w:val="003B4C8E"/>
    <w:rsid w:val="003B4D66"/>
    <w:rsid w:val="003B54F9"/>
    <w:rsid w:val="003B5B1D"/>
    <w:rsid w:val="003B6623"/>
    <w:rsid w:val="003B66CA"/>
    <w:rsid w:val="003B6AF4"/>
    <w:rsid w:val="003B6B87"/>
    <w:rsid w:val="003B6CE7"/>
    <w:rsid w:val="003B78C8"/>
    <w:rsid w:val="003B7CE4"/>
    <w:rsid w:val="003C042D"/>
    <w:rsid w:val="003C09F9"/>
    <w:rsid w:val="003C0F27"/>
    <w:rsid w:val="003C109D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E4A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FA9"/>
    <w:rsid w:val="003E408C"/>
    <w:rsid w:val="003E44B9"/>
    <w:rsid w:val="003E5FA6"/>
    <w:rsid w:val="003E72C7"/>
    <w:rsid w:val="003E7421"/>
    <w:rsid w:val="003E7606"/>
    <w:rsid w:val="003E79CF"/>
    <w:rsid w:val="003E7A98"/>
    <w:rsid w:val="003F0B6F"/>
    <w:rsid w:val="003F0EC2"/>
    <w:rsid w:val="003F11E8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844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0FF8"/>
    <w:rsid w:val="00411A99"/>
    <w:rsid w:val="00413E25"/>
    <w:rsid w:val="00413E69"/>
    <w:rsid w:val="0041426D"/>
    <w:rsid w:val="00415504"/>
    <w:rsid w:val="004156C8"/>
    <w:rsid w:val="004159EF"/>
    <w:rsid w:val="00415D7F"/>
    <w:rsid w:val="004172A2"/>
    <w:rsid w:val="00417368"/>
    <w:rsid w:val="00417954"/>
    <w:rsid w:val="004179C6"/>
    <w:rsid w:val="00417A6F"/>
    <w:rsid w:val="004202C0"/>
    <w:rsid w:val="00420620"/>
    <w:rsid w:val="0042065A"/>
    <w:rsid w:val="00420680"/>
    <w:rsid w:val="0042265A"/>
    <w:rsid w:val="00422AD7"/>
    <w:rsid w:val="00422DF8"/>
    <w:rsid w:val="00423C87"/>
    <w:rsid w:val="0042439E"/>
    <w:rsid w:val="00424620"/>
    <w:rsid w:val="00424916"/>
    <w:rsid w:val="00426289"/>
    <w:rsid w:val="00426434"/>
    <w:rsid w:val="0042693C"/>
    <w:rsid w:val="00426BBB"/>
    <w:rsid w:val="00426CA8"/>
    <w:rsid w:val="00427095"/>
    <w:rsid w:val="00430252"/>
    <w:rsid w:val="00430A70"/>
    <w:rsid w:val="0043141D"/>
    <w:rsid w:val="0043149C"/>
    <w:rsid w:val="00431851"/>
    <w:rsid w:val="0043241B"/>
    <w:rsid w:val="00433ABB"/>
    <w:rsid w:val="00433B92"/>
    <w:rsid w:val="00433CF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004"/>
    <w:rsid w:val="00463161"/>
    <w:rsid w:val="00464B14"/>
    <w:rsid w:val="00465C03"/>
    <w:rsid w:val="00466550"/>
    <w:rsid w:val="00466A65"/>
    <w:rsid w:val="00467078"/>
    <w:rsid w:val="00467B15"/>
    <w:rsid w:val="00467E4E"/>
    <w:rsid w:val="00467ED1"/>
    <w:rsid w:val="004709D1"/>
    <w:rsid w:val="004715E8"/>
    <w:rsid w:val="00471C1E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5A0E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DE4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B0"/>
    <w:rsid w:val="004D54E6"/>
    <w:rsid w:val="004D5FA9"/>
    <w:rsid w:val="004D62CF"/>
    <w:rsid w:val="004D65B1"/>
    <w:rsid w:val="004D687F"/>
    <w:rsid w:val="004D7A98"/>
    <w:rsid w:val="004D7AC5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875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301"/>
    <w:rsid w:val="004F289E"/>
    <w:rsid w:val="004F2A1C"/>
    <w:rsid w:val="004F2A8D"/>
    <w:rsid w:val="004F3511"/>
    <w:rsid w:val="004F3E6F"/>
    <w:rsid w:val="004F43C1"/>
    <w:rsid w:val="004F4AD3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65F"/>
    <w:rsid w:val="00511756"/>
    <w:rsid w:val="00511FD8"/>
    <w:rsid w:val="00513415"/>
    <w:rsid w:val="00513EA6"/>
    <w:rsid w:val="005140B9"/>
    <w:rsid w:val="00514234"/>
    <w:rsid w:val="005143B0"/>
    <w:rsid w:val="0051476A"/>
    <w:rsid w:val="005147D9"/>
    <w:rsid w:val="00514F70"/>
    <w:rsid w:val="0051533A"/>
    <w:rsid w:val="0051577E"/>
    <w:rsid w:val="00515D3C"/>
    <w:rsid w:val="005160B8"/>
    <w:rsid w:val="0051768A"/>
    <w:rsid w:val="00520334"/>
    <w:rsid w:val="005204AF"/>
    <w:rsid w:val="005211DF"/>
    <w:rsid w:val="00521A26"/>
    <w:rsid w:val="00521A29"/>
    <w:rsid w:val="00521D0F"/>
    <w:rsid w:val="00521D7B"/>
    <w:rsid w:val="005234C2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2A15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0E4E"/>
    <w:rsid w:val="00541629"/>
    <w:rsid w:val="00542063"/>
    <w:rsid w:val="00542B5B"/>
    <w:rsid w:val="00543148"/>
    <w:rsid w:val="00543693"/>
    <w:rsid w:val="0054397C"/>
    <w:rsid w:val="00543D5A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52659"/>
    <w:rsid w:val="005536FD"/>
    <w:rsid w:val="00553921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64A"/>
    <w:rsid w:val="00561898"/>
    <w:rsid w:val="005622BC"/>
    <w:rsid w:val="005626CD"/>
    <w:rsid w:val="0056312E"/>
    <w:rsid w:val="00563625"/>
    <w:rsid w:val="0056443D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0C66"/>
    <w:rsid w:val="00591148"/>
    <w:rsid w:val="00591215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6CA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661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1FAC"/>
    <w:rsid w:val="005B223C"/>
    <w:rsid w:val="005B2BE0"/>
    <w:rsid w:val="005B3341"/>
    <w:rsid w:val="005B36C7"/>
    <w:rsid w:val="005B40CA"/>
    <w:rsid w:val="005B4F6A"/>
    <w:rsid w:val="005B52F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25D"/>
    <w:rsid w:val="005C43DB"/>
    <w:rsid w:val="005C4828"/>
    <w:rsid w:val="005C4832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0A97"/>
    <w:rsid w:val="005D1776"/>
    <w:rsid w:val="005D1AEA"/>
    <w:rsid w:val="005D1D54"/>
    <w:rsid w:val="005D201E"/>
    <w:rsid w:val="005D2E21"/>
    <w:rsid w:val="005D3C9F"/>
    <w:rsid w:val="005D44A2"/>
    <w:rsid w:val="005D5090"/>
    <w:rsid w:val="005D5541"/>
    <w:rsid w:val="005D55A3"/>
    <w:rsid w:val="005D6082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6FB"/>
    <w:rsid w:val="005E5BF8"/>
    <w:rsid w:val="005E6C49"/>
    <w:rsid w:val="005E6D34"/>
    <w:rsid w:val="005F103E"/>
    <w:rsid w:val="005F15AE"/>
    <w:rsid w:val="005F30D0"/>
    <w:rsid w:val="005F336E"/>
    <w:rsid w:val="005F3627"/>
    <w:rsid w:val="005F3922"/>
    <w:rsid w:val="005F3AD4"/>
    <w:rsid w:val="005F41FB"/>
    <w:rsid w:val="005F4456"/>
    <w:rsid w:val="005F49F9"/>
    <w:rsid w:val="005F4E7D"/>
    <w:rsid w:val="005F504B"/>
    <w:rsid w:val="005F5488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368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737"/>
    <w:rsid w:val="00615FF1"/>
    <w:rsid w:val="0061610D"/>
    <w:rsid w:val="006167BB"/>
    <w:rsid w:val="006168F4"/>
    <w:rsid w:val="006204A9"/>
    <w:rsid w:val="006209A7"/>
    <w:rsid w:val="00620F79"/>
    <w:rsid w:val="00621A88"/>
    <w:rsid w:val="00621DFD"/>
    <w:rsid w:val="0062209A"/>
    <w:rsid w:val="00622404"/>
    <w:rsid w:val="006228C5"/>
    <w:rsid w:val="00622BD1"/>
    <w:rsid w:val="006232A8"/>
    <w:rsid w:val="0062462C"/>
    <w:rsid w:val="00624BC4"/>
    <w:rsid w:val="00625B55"/>
    <w:rsid w:val="00625DA2"/>
    <w:rsid w:val="00626B27"/>
    <w:rsid w:val="00626B2F"/>
    <w:rsid w:val="00626BD4"/>
    <w:rsid w:val="0062721E"/>
    <w:rsid w:val="006274AD"/>
    <w:rsid w:val="0062787A"/>
    <w:rsid w:val="006306AD"/>
    <w:rsid w:val="00631C6F"/>
    <w:rsid w:val="00632086"/>
    <w:rsid w:val="00632F3F"/>
    <w:rsid w:val="006330CC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1FBE"/>
    <w:rsid w:val="0064229F"/>
    <w:rsid w:val="00642665"/>
    <w:rsid w:val="00642A08"/>
    <w:rsid w:val="00643426"/>
    <w:rsid w:val="006434FC"/>
    <w:rsid w:val="006438DF"/>
    <w:rsid w:val="00643A3B"/>
    <w:rsid w:val="00644651"/>
    <w:rsid w:val="00645479"/>
    <w:rsid w:val="00646E04"/>
    <w:rsid w:val="00647012"/>
    <w:rsid w:val="00650294"/>
    <w:rsid w:val="00650A32"/>
    <w:rsid w:val="00651C25"/>
    <w:rsid w:val="006527BF"/>
    <w:rsid w:val="00652E9E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23E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F4A"/>
    <w:rsid w:val="006A131E"/>
    <w:rsid w:val="006A1BF0"/>
    <w:rsid w:val="006A1C71"/>
    <w:rsid w:val="006A1D6D"/>
    <w:rsid w:val="006A2065"/>
    <w:rsid w:val="006A2868"/>
    <w:rsid w:val="006A2E9E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0DC"/>
    <w:rsid w:val="006B2367"/>
    <w:rsid w:val="006B29B5"/>
    <w:rsid w:val="006B37A1"/>
    <w:rsid w:val="006B3EDC"/>
    <w:rsid w:val="006B45CC"/>
    <w:rsid w:val="006B4F47"/>
    <w:rsid w:val="006B57CD"/>
    <w:rsid w:val="006B6137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4A3D"/>
    <w:rsid w:val="006C523F"/>
    <w:rsid w:val="006C58C6"/>
    <w:rsid w:val="006C58D5"/>
    <w:rsid w:val="006C5C77"/>
    <w:rsid w:val="006C6591"/>
    <w:rsid w:val="006C666B"/>
    <w:rsid w:val="006C7874"/>
    <w:rsid w:val="006D033A"/>
    <w:rsid w:val="006D07EA"/>
    <w:rsid w:val="006D2336"/>
    <w:rsid w:val="006D31F6"/>
    <w:rsid w:val="006D44A9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6BEA"/>
    <w:rsid w:val="006E7127"/>
    <w:rsid w:val="006E719D"/>
    <w:rsid w:val="006E74AD"/>
    <w:rsid w:val="006E78F7"/>
    <w:rsid w:val="006F0254"/>
    <w:rsid w:val="006F093E"/>
    <w:rsid w:val="006F0A07"/>
    <w:rsid w:val="006F11F9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582"/>
    <w:rsid w:val="00703A68"/>
    <w:rsid w:val="00703FBB"/>
    <w:rsid w:val="0070401F"/>
    <w:rsid w:val="0070499A"/>
    <w:rsid w:val="00705198"/>
    <w:rsid w:val="0070591E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4BFE"/>
    <w:rsid w:val="00715E81"/>
    <w:rsid w:val="00715EAB"/>
    <w:rsid w:val="00716132"/>
    <w:rsid w:val="00716364"/>
    <w:rsid w:val="00716529"/>
    <w:rsid w:val="007165F6"/>
    <w:rsid w:val="00717AEE"/>
    <w:rsid w:val="007204C8"/>
    <w:rsid w:val="0072095C"/>
    <w:rsid w:val="00720D3C"/>
    <w:rsid w:val="007210CD"/>
    <w:rsid w:val="007215C7"/>
    <w:rsid w:val="00721977"/>
    <w:rsid w:val="007219E9"/>
    <w:rsid w:val="007231C6"/>
    <w:rsid w:val="00723314"/>
    <w:rsid w:val="007234E0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78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74B9"/>
    <w:rsid w:val="00737F16"/>
    <w:rsid w:val="00740D12"/>
    <w:rsid w:val="00740F46"/>
    <w:rsid w:val="00742433"/>
    <w:rsid w:val="00745460"/>
    <w:rsid w:val="00745937"/>
    <w:rsid w:val="00745B1B"/>
    <w:rsid w:val="0074617C"/>
    <w:rsid w:val="00746592"/>
    <w:rsid w:val="007474C0"/>
    <w:rsid w:val="00747622"/>
    <w:rsid w:val="00750F9F"/>
    <w:rsid w:val="007516D1"/>
    <w:rsid w:val="00751A08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952"/>
    <w:rsid w:val="00754AFD"/>
    <w:rsid w:val="00754B10"/>
    <w:rsid w:val="0075527C"/>
    <w:rsid w:val="00755455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B3C"/>
    <w:rsid w:val="00764F74"/>
    <w:rsid w:val="0076522E"/>
    <w:rsid w:val="0076538F"/>
    <w:rsid w:val="00765CA6"/>
    <w:rsid w:val="00770031"/>
    <w:rsid w:val="00770595"/>
    <w:rsid w:val="00770A25"/>
    <w:rsid w:val="00771062"/>
    <w:rsid w:val="00772C2A"/>
    <w:rsid w:val="00773573"/>
    <w:rsid w:val="00773B03"/>
    <w:rsid w:val="00773BA5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2FCC"/>
    <w:rsid w:val="0078301A"/>
    <w:rsid w:val="007834ED"/>
    <w:rsid w:val="00783F60"/>
    <w:rsid w:val="00783FD1"/>
    <w:rsid w:val="007840CC"/>
    <w:rsid w:val="00785737"/>
    <w:rsid w:val="007866D6"/>
    <w:rsid w:val="00786F72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4E0D"/>
    <w:rsid w:val="0079527D"/>
    <w:rsid w:val="007969AB"/>
    <w:rsid w:val="007977B2"/>
    <w:rsid w:val="00797819"/>
    <w:rsid w:val="007A00F4"/>
    <w:rsid w:val="007A0D27"/>
    <w:rsid w:val="007A1B87"/>
    <w:rsid w:val="007A1C84"/>
    <w:rsid w:val="007A1DC5"/>
    <w:rsid w:val="007A2936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EE8"/>
    <w:rsid w:val="007C1CE9"/>
    <w:rsid w:val="007C28A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7A3"/>
    <w:rsid w:val="007D1C55"/>
    <w:rsid w:val="007D24AD"/>
    <w:rsid w:val="007D334B"/>
    <w:rsid w:val="007D33ED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22D"/>
    <w:rsid w:val="007E2856"/>
    <w:rsid w:val="007E30EC"/>
    <w:rsid w:val="007E332D"/>
    <w:rsid w:val="007E3E3D"/>
    <w:rsid w:val="007E5194"/>
    <w:rsid w:val="007E63B2"/>
    <w:rsid w:val="007E6751"/>
    <w:rsid w:val="007E71ED"/>
    <w:rsid w:val="007F0826"/>
    <w:rsid w:val="007F0AC1"/>
    <w:rsid w:val="007F1113"/>
    <w:rsid w:val="007F1F92"/>
    <w:rsid w:val="007F1FC0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29E"/>
    <w:rsid w:val="00804C96"/>
    <w:rsid w:val="00805656"/>
    <w:rsid w:val="00806A3F"/>
    <w:rsid w:val="00806CF2"/>
    <w:rsid w:val="00810CF0"/>
    <w:rsid w:val="008114B4"/>
    <w:rsid w:val="0081167E"/>
    <w:rsid w:val="008118F1"/>
    <w:rsid w:val="00811E07"/>
    <w:rsid w:val="00812FEA"/>
    <w:rsid w:val="008130BB"/>
    <w:rsid w:val="008135E9"/>
    <w:rsid w:val="008142A1"/>
    <w:rsid w:val="0081445B"/>
    <w:rsid w:val="00814B9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A3C"/>
    <w:rsid w:val="00820DBF"/>
    <w:rsid w:val="00821CF7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33B"/>
    <w:rsid w:val="0083373C"/>
    <w:rsid w:val="0083395A"/>
    <w:rsid w:val="00833AC5"/>
    <w:rsid w:val="00833FD8"/>
    <w:rsid w:val="008345C5"/>
    <w:rsid w:val="00834D8E"/>
    <w:rsid w:val="008355A6"/>
    <w:rsid w:val="00836452"/>
    <w:rsid w:val="00836D5D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4276"/>
    <w:rsid w:val="008448AD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616"/>
    <w:rsid w:val="00856BC1"/>
    <w:rsid w:val="00857EC1"/>
    <w:rsid w:val="00861CE7"/>
    <w:rsid w:val="008620C2"/>
    <w:rsid w:val="00862878"/>
    <w:rsid w:val="00863296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0E7A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C43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6465"/>
    <w:rsid w:val="008964A9"/>
    <w:rsid w:val="008968CB"/>
    <w:rsid w:val="008A00B2"/>
    <w:rsid w:val="008A0554"/>
    <w:rsid w:val="008A07E2"/>
    <w:rsid w:val="008A0B37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13F3"/>
    <w:rsid w:val="008C14DB"/>
    <w:rsid w:val="008C2945"/>
    <w:rsid w:val="008C33B9"/>
    <w:rsid w:val="008C379B"/>
    <w:rsid w:val="008C3A22"/>
    <w:rsid w:val="008C3D6F"/>
    <w:rsid w:val="008C4896"/>
    <w:rsid w:val="008C48CA"/>
    <w:rsid w:val="008C4A8D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715"/>
    <w:rsid w:val="008D0BC6"/>
    <w:rsid w:val="008D10D0"/>
    <w:rsid w:val="008D2BD2"/>
    <w:rsid w:val="008D373B"/>
    <w:rsid w:val="008D3EFE"/>
    <w:rsid w:val="008D4406"/>
    <w:rsid w:val="008D446B"/>
    <w:rsid w:val="008D4723"/>
    <w:rsid w:val="008D4D13"/>
    <w:rsid w:val="008D55B3"/>
    <w:rsid w:val="008D6EED"/>
    <w:rsid w:val="008D74BF"/>
    <w:rsid w:val="008D7546"/>
    <w:rsid w:val="008D7B46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8D8"/>
    <w:rsid w:val="008F1B76"/>
    <w:rsid w:val="008F1F1C"/>
    <w:rsid w:val="008F2D04"/>
    <w:rsid w:val="008F3083"/>
    <w:rsid w:val="008F3F40"/>
    <w:rsid w:val="008F4546"/>
    <w:rsid w:val="008F4A50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31BE"/>
    <w:rsid w:val="00904F52"/>
    <w:rsid w:val="00905742"/>
    <w:rsid w:val="00905FED"/>
    <w:rsid w:val="00906CF9"/>
    <w:rsid w:val="00906E64"/>
    <w:rsid w:val="00907524"/>
    <w:rsid w:val="009075AB"/>
    <w:rsid w:val="00907CAA"/>
    <w:rsid w:val="00910FA9"/>
    <w:rsid w:val="00911AFF"/>
    <w:rsid w:val="00911BA9"/>
    <w:rsid w:val="009125A7"/>
    <w:rsid w:val="00912607"/>
    <w:rsid w:val="00912A15"/>
    <w:rsid w:val="0091332A"/>
    <w:rsid w:val="0091497D"/>
    <w:rsid w:val="00915A83"/>
    <w:rsid w:val="00917391"/>
    <w:rsid w:val="009207A2"/>
    <w:rsid w:val="00921598"/>
    <w:rsid w:val="00922F88"/>
    <w:rsid w:val="0092334B"/>
    <w:rsid w:val="009238A3"/>
    <w:rsid w:val="00923932"/>
    <w:rsid w:val="00923F53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8F1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31E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9E1"/>
    <w:rsid w:val="00962BC7"/>
    <w:rsid w:val="00962F68"/>
    <w:rsid w:val="00963AB6"/>
    <w:rsid w:val="00963E93"/>
    <w:rsid w:val="0096429F"/>
    <w:rsid w:val="009655B2"/>
    <w:rsid w:val="009658E3"/>
    <w:rsid w:val="009659A9"/>
    <w:rsid w:val="00965E2E"/>
    <w:rsid w:val="009670C2"/>
    <w:rsid w:val="00967C6A"/>
    <w:rsid w:val="0097046A"/>
    <w:rsid w:val="00971442"/>
    <w:rsid w:val="00971631"/>
    <w:rsid w:val="00972898"/>
    <w:rsid w:val="00972EDF"/>
    <w:rsid w:val="00973173"/>
    <w:rsid w:val="009732BB"/>
    <w:rsid w:val="00973B21"/>
    <w:rsid w:val="00974093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A43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AAC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13F2"/>
    <w:rsid w:val="009A1EAB"/>
    <w:rsid w:val="009A2745"/>
    <w:rsid w:val="009A2ED0"/>
    <w:rsid w:val="009A31C1"/>
    <w:rsid w:val="009A39FE"/>
    <w:rsid w:val="009A3E15"/>
    <w:rsid w:val="009A429D"/>
    <w:rsid w:val="009A4A3F"/>
    <w:rsid w:val="009A4AC4"/>
    <w:rsid w:val="009A4B9B"/>
    <w:rsid w:val="009A598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3869"/>
    <w:rsid w:val="009C3A99"/>
    <w:rsid w:val="009C3FBB"/>
    <w:rsid w:val="009C406B"/>
    <w:rsid w:val="009C408E"/>
    <w:rsid w:val="009C46A3"/>
    <w:rsid w:val="009C4ACD"/>
    <w:rsid w:val="009C4D0E"/>
    <w:rsid w:val="009C5C50"/>
    <w:rsid w:val="009C6770"/>
    <w:rsid w:val="009C6E3C"/>
    <w:rsid w:val="009D1C44"/>
    <w:rsid w:val="009D246B"/>
    <w:rsid w:val="009D265E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3DD"/>
    <w:rsid w:val="009E693A"/>
    <w:rsid w:val="009E6EB7"/>
    <w:rsid w:val="009E7EA0"/>
    <w:rsid w:val="009F0548"/>
    <w:rsid w:val="009F12EC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0EC"/>
    <w:rsid w:val="00A02909"/>
    <w:rsid w:val="00A02AEB"/>
    <w:rsid w:val="00A02DBD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07388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B5C"/>
    <w:rsid w:val="00A30DA0"/>
    <w:rsid w:val="00A310F7"/>
    <w:rsid w:val="00A31A74"/>
    <w:rsid w:val="00A31CC8"/>
    <w:rsid w:val="00A32739"/>
    <w:rsid w:val="00A32E55"/>
    <w:rsid w:val="00A333BA"/>
    <w:rsid w:val="00A33B0B"/>
    <w:rsid w:val="00A33F66"/>
    <w:rsid w:val="00A34658"/>
    <w:rsid w:val="00A3467A"/>
    <w:rsid w:val="00A34737"/>
    <w:rsid w:val="00A34AF1"/>
    <w:rsid w:val="00A34D32"/>
    <w:rsid w:val="00A35CCB"/>
    <w:rsid w:val="00A36101"/>
    <w:rsid w:val="00A36844"/>
    <w:rsid w:val="00A36859"/>
    <w:rsid w:val="00A368EB"/>
    <w:rsid w:val="00A3691E"/>
    <w:rsid w:val="00A37DC5"/>
    <w:rsid w:val="00A4001E"/>
    <w:rsid w:val="00A4009A"/>
    <w:rsid w:val="00A400CF"/>
    <w:rsid w:val="00A40739"/>
    <w:rsid w:val="00A4140E"/>
    <w:rsid w:val="00A41A0C"/>
    <w:rsid w:val="00A429B3"/>
    <w:rsid w:val="00A42AB9"/>
    <w:rsid w:val="00A42AF0"/>
    <w:rsid w:val="00A43026"/>
    <w:rsid w:val="00A43819"/>
    <w:rsid w:val="00A453DD"/>
    <w:rsid w:val="00A463C2"/>
    <w:rsid w:val="00A4741C"/>
    <w:rsid w:val="00A47E58"/>
    <w:rsid w:val="00A501CB"/>
    <w:rsid w:val="00A5087E"/>
    <w:rsid w:val="00A529E2"/>
    <w:rsid w:val="00A53BD8"/>
    <w:rsid w:val="00A53CC5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1902"/>
    <w:rsid w:val="00A6203D"/>
    <w:rsid w:val="00A62692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4871"/>
    <w:rsid w:val="00A74A8D"/>
    <w:rsid w:val="00A7574B"/>
    <w:rsid w:val="00A757AB"/>
    <w:rsid w:val="00A75CFA"/>
    <w:rsid w:val="00A75D33"/>
    <w:rsid w:val="00A76E93"/>
    <w:rsid w:val="00A77454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769"/>
    <w:rsid w:val="00A878B5"/>
    <w:rsid w:val="00A87EFF"/>
    <w:rsid w:val="00A909B4"/>
    <w:rsid w:val="00A91485"/>
    <w:rsid w:val="00A928D8"/>
    <w:rsid w:val="00A93611"/>
    <w:rsid w:val="00A937B8"/>
    <w:rsid w:val="00A93D12"/>
    <w:rsid w:val="00A949D7"/>
    <w:rsid w:val="00A958FE"/>
    <w:rsid w:val="00A95A0C"/>
    <w:rsid w:val="00A96173"/>
    <w:rsid w:val="00A96BEC"/>
    <w:rsid w:val="00A975A7"/>
    <w:rsid w:val="00AA0CFA"/>
    <w:rsid w:val="00AA0E6C"/>
    <w:rsid w:val="00AA14CA"/>
    <w:rsid w:val="00AA155F"/>
    <w:rsid w:val="00AA1F02"/>
    <w:rsid w:val="00AA2962"/>
    <w:rsid w:val="00AA2C4F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C94"/>
    <w:rsid w:val="00AB05EA"/>
    <w:rsid w:val="00AB11FF"/>
    <w:rsid w:val="00AB12A6"/>
    <w:rsid w:val="00AB1EA3"/>
    <w:rsid w:val="00AB36E9"/>
    <w:rsid w:val="00AB550B"/>
    <w:rsid w:val="00AB5FB0"/>
    <w:rsid w:val="00AB66AE"/>
    <w:rsid w:val="00AB670D"/>
    <w:rsid w:val="00AB78C5"/>
    <w:rsid w:val="00AB7ED5"/>
    <w:rsid w:val="00AC0E68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CCB"/>
    <w:rsid w:val="00AC7E35"/>
    <w:rsid w:val="00AD0EFA"/>
    <w:rsid w:val="00AD21B9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2282"/>
    <w:rsid w:val="00AF2B68"/>
    <w:rsid w:val="00AF3F57"/>
    <w:rsid w:val="00AF4245"/>
    <w:rsid w:val="00AF45CE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B77"/>
    <w:rsid w:val="00B02C32"/>
    <w:rsid w:val="00B02C93"/>
    <w:rsid w:val="00B03B56"/>
    <w:rsid w:val="00B043F9"/>
    <w:rsid w:val="00B04402"/>
    <w:rsid w:val="00B04FAF"/>
    <w:rsid w:val="00B0537A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51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4529"/>
    <w:rsid w:val="00B25AB2"/>
    <w:rsid w:val="00B26275"/>
    <w:rsid w:val="00B26843"/>
    <w:rsid w:val="00B268B1"/>
    <w:rsid w:val="00B26D71"/>
    <w:rsid w:val="00B26DC7"/>
    <w:rsid w:val="00B27322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10E"/>
    <w:rsid w:val="00B344ED"/>
    <w:rsid w:val="00B3505D"/>
    <w:rsid w:val="00B35317"/>
    <w:rsid w:val="00B368BE"/>
    <w:rsid w:val="00B37373"/>
    <w:rsid w:val="00B373C4"/>
    <w:rsid w:val="00B373FE"/>
    <w:rsid w:val="00B4035D"/>
    <w:rsid w:val="00B404FB"/>
    <w:rsid w:val="00B4183D"/>
    <w:rsid w:val="00B41FA0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135D"/>
    <w:rsid w:val="00B51AC9"/>
    <w:rsid w:val="00B524ED"/>
    <w:rsid w:val="00B52927"/>
    <w:rsid w:val="00B52C90"/>
    <w:rsid w:val="00B5301F"/>
    <w:rsid w:val="00B54439"/>
    <w:rsid w:val="00B54D65"/>
    <w:rsid w:val="00B557F3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D7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988"/>
    <w:rsid w:val="00B81BCA"/>
    <w:rsid w:val="00B82A15"/>
    <w:rsid w:val="00B82D49"/>
    <w:rsid w:val="00B830E3"/>
    <w:rsid w:val="00B832E3"/>
    <w:rsid w:val="00B84A72"/>
    <w:rsid w:val="00B84AEE"/>
    <w:rsid w:val="00B8526C"/>
    <w:rsid w:val="00B8592B"/>
    <w:rsid w:val="00B86032"/>
    <w:rsid w:val="00B864D5"/>
    <w:rsid w:val="00B87259"/>
    <w:rsid w:val="00B90252"/>
    <w:rsid w:val="00B90A62"/>
    <w:rsid w:val="00B90C8B"/>
    <w:rsid w:val="00B90E94"/>
    <w:rsid w:val="00B90FAD"/>
    <w:rsid w:val="00B92014"/>
    <w:rsid w:val="00B92483"/>
    <w:rsid w:val="00B93A0F"/>
    <w:rsid w:val="00B93CC4"/>
    <w:rsid w:val="00B9403C"/>
    <w:rsid w:val="00B94139"/>
    <w:rsid w:val="00B94797"/>
    <w:rsid w:val="00B95212"/>
    <w:rsid w:val="00B95450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492F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87A"/>
    <w:rsid w:val="00BD1A83"/>
    <w:rsid w:val="00BD2141"/>
    <w:rsid w:val="00BD2F6C"/>
    <w:rsid w:val="00BD37EA"/>
    <w:rsid w:val="00BD400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C20"/>
    <w:rsid w:val="00BE3006"/>
    <w:rsid w:val="00BE306D"/>
    <w:rsid w:val="00BE4B0D"/>
    <w:rsid w:val="00BE4CA6"/>
    <w:rsid w:val="00BE5998"/>
    <w:rsid w:val="00BE6883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3E1A"/>
    <w:rsid w:val="00BF4185"/>
    <w:rsid w:val="00BF41DB"/>
    <w:rsid w:val="00BF47B1"/>
    <w:rsid w:val="00BF573F"/>
    <w:rsid w:val="00BF58A7"/>
    <w:rsid w:val="00BF591B"/>
    <w:rsid w:val="00BF5DA1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304B"/>
    <w:rsid w:val="00C050E8"/>
    <w:rsid w:val="00C05109"/>
    <w:rsid w:val="00C05B23"/>
    <w:rsid w:val="00C05C8D"/>
    <w:rsid w:val="00C063A2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0734"/>
    <w:rsid w:val="00C213DE"/>
    <w:rsid w:val="00C21B00"/>
    <w:rsid w:val="00C21F19"/>
    <w:rsid w:val="00C2290D"/>
    <w:rsid w:val="00C23F87"/>
    <w:rsid w:val="00C24148"/>
    <w:rsid w:val="00C242E1"/>
    <w:rsid w:val="00C24422"/>
    <w:rsid w:val="00C247C1"/>
    <w:rsid w:val="00C24B4F"/>
    <w:rsid w:val="00C25214"/>
    <w:rsid w:val="00C253C1"/>
    <w:rsid w:val="00C25513"/>
    <w:rsid w:val="00C25647"/>
    <w:rsid w:val="00C2607D"/>
    <w:rsid w:val="00C262B6"/>
    <w:rsid w:val="00C27BBF"/>
    <w:rsid w:val="00C27DF4"/>
    <w:rsid w:val="00C31FDC"/>
    <w:rsid w:val="00C32174"/>
    <w:rsid w:val="00C32328"/>
    <w:rsid w:val="00C32D01"/>
    <w:rsid w:val="00C33196"/>
    <w:rsid w:val="00C33B64"/>
    <w:rsid w:val="00C33D75"/>
    <w:rsid w:val="00C33FC7"/>
    <w:rsid w:val="00C34BD3"/>
    <w:rsid w:val="00C35534"/>
    <w:rsid w:val="00C36315"/>
    <w:rsid w:val="00C368A5"/>
    <w:rsid w:val="00C36C30"/>
    <w:rsid w:val="00C36C38"/>
    <w:rsid w:val="00C37110"/>
    <w:rsid w:val="00C3772F"/>
    <w:rsid w:val="00C409C5"/>
    <w:rsid w:val="00C40E00"/>
    <w:rsid w:val="00C4103A"/>
    <w:rsid w:val="00C417FB"/>
    <w:rsid w:val="00C42A2D"/>
    <w:rsid w:val="00C435D8"/>
    <w:rsid w:val="00C43748"/>
    <w:rsid w:val="00C44305"/>
    <w:rsid w:val="00C444B4"/>
    <w:rsid w:val="00C4527C"/>
    <w:rsid w:val="00C45D0C"/>
    <w:rsid w:val="00C4626E"/>
    <w:rsid w:val="00C46DEB"/>
    <w:rsid w:val="00C46F29"/>
    <w:rsid w:val="00C47964"/>
    <w:rsid w:val="00C504C3"/>
    <w:rsid w:val="00C50FF6"/>
    <w:rsid w:val="00C53757"/>
    <w:rsid w:val="00C537B7"/>
    <w:rsid w:val="00C538E9"/>
    <w:rsid w:val="00C5459E"/>
    <w:rsid w:val="00C54CF1"/>
    <w:rsid w:val="00C557C0"/>
    <w:rsid w:val="00C56A65"/>
    <w:rsid w:val="00C56B04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2FD2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2B5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987"/>
    <w:rsid w:val="00C90B8D"/>
    <w:rsid w:val="00C91806"/>
    <w:rsid w:val="00C92699"/>
    <w:rsid w:val="00C92B33"/>
    <w:rsid w:val="00C93075"/>
    <w:rsid w:val="00C9332C"/>
    <w:rsid w:val="00C93900"/>
    <w:rsid w:val="00C9459E"/>
    <w:rsid w:val="00C94D5A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427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037"/>
    <w:rsid w:val="00CC6352"/>
    <w:rsid w:val="00CC663A"/>
    <w:rsid w:val="00CC6673"/>
    <w:rsid w:val="00CC68B9"/>
    <w:rsid w:val="00CC74CE"/>
    <w:rsid w:val="00CC762A"/>
    <w:rsid w:val="00CC762F"/>
    <w:rsid w:val="00CD0476"/>
    <w:rsid w:val="00CD093D"/>
    <w:rsid w:val="00CD0D21"/>
    <w:rsid w:val="00CD105C"/>
    <w:rsid w:val="00CD11FA"/>
    <w:rsid w:val="00CD169F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49"/>
    <w:rsid w:val="00CF3E5A"/>
    <w:rsid w:val="00CF4E19"/>
    <w:rsid w:val="00CF573F"/>
    <w:rsid w:val="00CF6526"/>
    <w:rsid w:val="00CF67A0"/>
    <w:rsid w:val="00CF6843"/>
    <w:rsid w:val="00CF6A61"/>
    <w:rsid w:val="00CF6CEF"/>
    <w:rsid w:val="00CF7B42"/>
    <w:rsid w:val="00CF7DFA"/>
    <w:rsid w:val="00D0090B"/>
    <w:rsid w:val="00D00DEF"/>
    <w:rsid w:val="00D011F7"/>
    <w:rsid w:val="00D02260"/>
    <w:rsid w:val="00D039D5"/>
    <w:rsid w:val="00D04EDB"/>
    <w:rsid w:val="00D0546E"/>
    <w:rsid w:val="00D05704"/>
    <w:rsid w:val="00D05FB4"/>
    <w:rsid w:val="00D07109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340"/>
    <w:rsid w:val="00D2595A"/>
    <w:rsid w:val="00D25C27"/>
    <w:rsid w:val="00D25E4C"/>
    <w:rsid w:val="00D25EE3"/>
    <w:rsid w:val="00D260C2"/>
    <w:rsid w:val="00D263FD"/>
    <w:rsid w:val="00D264AC"/>
    <w:rsid w:val="00D265A2"/>
    <w:rsid w:val="00D276BB"/>
    <w:rsid w:val="00D278E7"/>
    <w:rsid w:val="00D27A32"/>
    <w:rsid w:val="00D30D86"/>
    <w:rsid w:val="00D31825"/>
    <w:rsid w:val="00D318B5"/>
    <w:rsid w:val="00D31BFB"/>
    <w:rsid w:val="00D33004"/>
    <w:rsid w:val="00D34C5A"/>
    <w:rsid w:val="00D3518B"/>
    <w:rsid w:val="00D3538E"/>
    <w:rsid w:val="00D3561A"/>
    <w:rsid w:val="00D35B24"/>
    <w:rsid w:val="00D35D80"/>
    <w:rsid w:val="00D36132"/>
    <w:rsid w:val="00D36307"/>
    <w:rsid w:val="00D36A07"/>
    <w:rsid w:val="00D40223"/>
    <w:rsid w:val="00D4056A"/>
    <w:rsid w:val="00D40838"/>
    <w:rsid w:val="00D41238"/>
    <w:rsid w:val="00D4134E"/>
    <w:rsid w:val="00D41937"/>
    <w:rsid w:val="00D42E0A"/>
    <w:rsid w:val="00D433E5"/>
    <w:rsid w:val="00D437D9"/>
    <w:rsid w:val="00D43AB0"/>
    <w:rsid w:val="00D44630"/>
    <w:rsid w:val="00D44AEA"/>
    <w:rsid w:val="00D450AC"/>
    <w:rsid w:val="00D4608F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B14"/>
    <w:rsid w:val="00D55EA5"/>
    <w:rsid w:val="00D5606E"/>
    <w:rsid w:val="00D560C6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3F11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4F6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8F4"/>
    <w:rsid w:val="00D76B10"/>
    <w:rsid w:val="00D80E4C"/>
    <w:rsid w:val="00D8109D"/>
    <w:rsid w:val="00D81840"/>
    <w:rsid w:val="00D820A5"/>
    <w:rsid w:val="00D82435"/>
    <w:rsid w:val="00D84957"/>
    <w:rsid w:val="00D85123"/>
    <w:rsid w:val="00D87C99"/>
    <w:rsid w:val="00D900EB"/>
    <w:rsid w:val="00D912CA"/>
    <w:rsid w:val="00D92696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7218"/>
    <w:rsid w:val="00DA743C"/>
    <w:rsid w:val="00DA7615"/>
    <w:rsid w:val="00DB07B2"/>
    <w:rsid w:val="00DB1145"/>
    <w:rsid w:val="00DB1C92"/>
    <w:rsid w:val="00DB1D79"/>
    <w:rsid w:val="00DB2B02"/>
    <w:rsid w:val="00DB2F7F"/>
    <w:rsid w:val="00DB3071"/>
    <w:rsid w:val="00DB379D"/>
    <w:rsid w:val="00DB3883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45ED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45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1E4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1DC"/>
    <w:rsid w:val="00E14487"/>
    <w:rsid w:val="00E14EFB"/>
    <w:rsid w:val="00E158C1"/>
    <w:rsid w:val="00E159CE"/>
    <w:rsid w:val="00E15A81"/>
    <w:rsid w:val="00E15BD2"/>
    <w:rsid w:val="00E15C2A"/>
    <w:rsid w:val="00E160EA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4F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26A6"/>
    <w:rsid w:val="00E32C82"/>
    <w:rsid w:val="00E32D94"/>
    <w:rsid w:val="00E334F7"/>
    <w:rsid w:val="00E3380E"/>
    <w:rsid w:val="00E33C7A"/>
    <w:rsid w:val="00E3413E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2FF3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4207"/>
    <w:rsid w:val="00E64E73"/>
    <w:rsid w:val="00E65288"/>
    <w:rsid w:val="00E65751"/>
    <w:rsid w:val="00E65FEB"/>
    <w:rsid w:val="00E66B1A"/>
    <w:rsid w:val="00E66D0F"/>
    <w:rsid w:val="00E678CA"/>
    <w:rsid w:val="00E70B6B"/>
    <w:rsid w:val="00E73A19"/>
    <w:rsid w:val="00E74BE8"/>
    <w:rsid w:val="00E74FAF"/>
    <w:rsid w:val="00E75439"/>
    <w:rsid w:val="00E7552E"/>
    <w:rsid w:val="00E755DF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5AE7"/>
    <w:rsid w:val="00E86F05"/>
    <w:rsid w:val="00E87243"/>
    <w:rsid w:val="00E874C0"/>
    <w:rsid w:val="00E87E4D"/>
    <w:rsid w:val="00E90668"/>
    <w:rsid w:val="00E90B79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2193"/>
    <w:rsid w:val="00EA23A7"/>
    <w:rsid w:val="00EA2584"/>
    <w:rsid w:val="00EA3393"/>
    <w:rsid w:val="00EA3D1C"/>
    <w:rsid w:val="00EA4093"/>
    <w:rsid w:val="00EA4546"/>
    <w:rsid w:val="00EA4A69"/>
    <w:rsid w:val="00EA57CF"/>
    <w:rsid w:val="00EA6A5B"/>
    <w:rsid w:val="00EA732C"/>
    <w:rsid w:val="00EA73F0"/>
    <w:rsid w:val="00EA7932"/>
    <w:rsid w:val="00EB07C4"/>
    <w:rsid w:val="00EB158A"/>
    <w:rsid w:val="00EB18CE"/>
    <w:rsid w:val="00EB204B"/>
    <w:rsid w:val="00EB23F4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4C2E"/>
    <w:rsid w:val="00ED5332"/>
    <w:rsid w:val="00ED5B11"/>
    <w:rsid w:val="00ED6B2C"/>
    <w:rsid w:val="00ED7266"/>
    <w:rsid w:val="00ED7862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100"/>
    <w:rsid w:val="00EF034D"/>
    <w:rsid w:val="00EF0770"/>
    <w:rsid w:val="00EF1483"/>
    <w:rsid w:val="00EF155D"/>
    <w:rsid w:val="00EF18FF"/>
    <w:rsid w:val="00EF2163"/>
    <w:rsid w:val="00EF2CC4"/>
    <w:rsid w:val="00EF3C02"/>
    <w:rsid w:val="00EF44A9"/>
    <w:rsid w:val="00EF4CA0"/>
    <w:rsid w:val="00EF4E77"/>
    <w:rsid w:val="00EF586B"/>
    <w:rsid w:val="00EF599A"/>
    <w:rsid w:val="00EF648D"/>
    <w:rsid w:val="00EF6F4E"/>
    <w:rsid w:val="00EF7E75"/>
    <w:rsid w:val="00F00885"/>
    <w:rsid w:val="00F01869"/>
    <w:rsid w:val="00F01F8F"/>
    <w:rsid w:val="00F02B19"/>
    <w:rsid w:val="00F0348A"/>
    <w:rsid w:val="00F0348C"/>
    <w:rsid w:val="00F03636"/>
    <w:rsid w:val="00F0529B"/>
    <w:rsid w:val="00F05B76"/>
    <w:rsid w:val="00F05CAE"/>
    <w:rsid w:val="00F0605A"/>
    <w:rsid w:val="00F06729"/>
    <w:rsid w:val="00F06B43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FB4"/>
    <w:rsid w:val="00F40173"/>
    <w:rsid w:val="00F40B8D"/>
    <w:rsid w:val="00F40C7C"/>
    <w:rsid w:val="00F40F24"/>
    <w:rsid w:val="00F42403"/>
    <w:rsid w:val="00F42695"/>
    <w:rsid w:val="00F42FA5"/>
    <w:rsid w:val="00F440F0"/>
    <w:rsid w:val="00F444F4"/>
    <w:rsid w:val="00F457ED"/>
    <w:rsid w:val="00F468F6"/>
    <w:rsid w:val="00F474B3"/>
    <w:rsid w:val="00F47887"/>
    <w:rsid w:val="00F503A8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18"/>
    <w:rsid w:val="00F65A7E"/>
    <w:rsid w:val="00F65BAE"/>
    <w:rsid w:val="00F65FE3"/>
    <w:rsid w:val="00F66330"/>
    <w:rsid w:val="00F66448"/>
    <w:rsid w:val="00F665A5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59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C75"/>
    <w:rsid w:val="00F82D4E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7BF"/>
    <w:rsid w:val="00F950F5"/>
    <w:rsid w:val="00F9568E"/>
    <w:rsid w:val="00F95F27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F25"/>
    <w:rsid w:val="00FA3F77"/>
    <w:rsid w:val="00FA40E6"/>
    <w:rsid w:val="00FA4DA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B24"/>
    <w:rsid w:val="00FB421D"/>
    <w:rsid w:val="00FB4411"/>
    <w:rsid w:val="00FB44B1"/>
    <w:rsid w:val="00FB53FE"/>
    <w:rsid w:val="00FB5574"/>
    <w:rsid w:val="00FB58F9"/>
    <w:rsid w:val="00FB5A15"/>
    <w:rsid w:val="00FB61C7"/>
    <w:rsid w:val="00FB72DE"/>
    <w:rsid w:val="00FB7440"/>
    <w:rsid w:val="00FB7520"/>
    <w:rsid w:val="00FB7C96"/>
    <w:rsid w:val="00FC0C81"/>
    <w:rsid w:val="00FC183E"/>
    <w:rsid w:val="00FC1C04"/>
    <w:rsid w:val="00FC30D8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E7878"/>
    <w:rsid w:val="00FF19E1"/>
    <w:rsid w:val="00FF2063"/>
    <w:rsid w:val="00FF21D9"/>
    <w:rsid w:val="00FF2846"/>
    <w:rsid w:val="00FF2B55"/>
    <w:rsid w:val="00FF2CD9"/>
    <w:rsid w:val="00FF30A2"/>
    <w:rsid w:val="00FF30B9"/>
    <w:rsid w:val="00FF32BB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56AB991"/>
  <w15:docId w15:val="{DB877282-D2E2-4357-A90E-015813EB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3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3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3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3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3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3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4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4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5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6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7"/>
      </w:numPr>
    </w:pPr>
  </w:style>
  <w:style w:type="paragraph" w:customStyle="1" w:styleId="Bullet1">
    <w:name w:val="Bullet 1"/>
    <w:basedOn w:val="Standard"/>
    <w:rsid w:val="005D6593"/>
    <w:pPr>
      <w:numPr>
        <w:numId w:val="8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9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0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1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5764-99F8-4374-A7B2-B70CE6F110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829395-CFF0-4028-BD26-18095A09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681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4964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einherte</cp:lastModifiedBy>
  <cp:revision>42</cp:revision>
  <cp:lastPrinted>2021-12-09T14:35:00Z</cp:lastPrinted>
  <dcterms:created xsi:type="dcterms:W3CDTF">2018-11-23T15:14:00Z</dcterms:created>
  <dcterms:modified xsi:type="dcterms:W3CDTF">2024-12-10T06:48:00Z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-102674108</vt:i4>
  </property>
</Properties>
</file>