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tblInd w:w="-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347"/>
        <w:gridCol w:w="141"/>
        <w:gridCol w:w="709"/>
        <w:gridCol w:w="709"/>
        <w:gridCol w:w="3968"/>
        <w:gridCol w:w="709"/>
        <w:gridCol w:w="822"/>
        <w:gridCol w:w="1304"/>
      </w:tblGrid>
      <w:tr w:rsidR="001C5031" w:rsidRPr="00155865" w14:paraId="46DC76A4" w14:textId="77777777" w:rsidTr="005E323B">
        <w:trPr>
          <w:cantSplit/>
          <w:trHeight w:val="1089"/>
        </w:trPr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26F3" w14:textId="0240673A" w:rsidR="001C5031" w:rsidRDefault="001C5031" w:rsidP="00067905">
            <w:pPr>
              <w:rPr>
                <w:color w:val="000000"/>
                <w:sz w:val="28"/>
              </w:rPr>
            </w:pPr>
            <w:bookmarkStart w:id="0" w:name="_GoBack"/>
            <w:bookmarkEnd w:id="0"/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2C31" w14:textId="037750A1" w:rsidR="009E0559" w:rsidRDefault="007E09A8" w:rsidP="00842EF6">
            <w:pPr>
              <w:spacing w:before="120"/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sz w:val="28"/>
                <w:szCs w:val="28"/>
              </w:rPr>
              <w:t>WVC</w:t>
            </w:r>
            <w:r w:rsidR="00842EF6">
              <w:rPr>
                <w:b/>
                <w:bCs/>
                <w:noProof/>
                <w:color w:val="000000"/>
                <w:sz w:val="28"/>
                <w:szCs w:val="28"/>
              </w:rPr>
              <w:t xml:space="preserve"> - </w:t>
            </w:r>
            <w:r w:rsidRPr="007E09A8">
              <w:rPr>
                <w:b/>
                <w:bCs/>
                <w:noProof/>
                <w:color w:val="000000"/>
                <w:sz w:val="28"/>
                <w:szCs w:val="28"/>
              </w:rPr>
              <w:t xml:space="preserve">Errichtung </w:t>
            </w:r>
            <w:r w:rsidR="00D7202A">
              <w:rPr>
                <w:b/>
                <w:bCs/>
                <w:noProof/>
                <w:color w:val="000000"/>
                <w:sz w:val="28"/>
                <w:szCs w:val="28"/>
              </w:rPr>
              <w:t>PtH</w:t>
            </w:r>
            <w:r w:rsidR="00D37200">
              <w:rPr>
                <w:b/>
                <w:bCs/>
                <w:noProof/>
                <w:color w:val="000000"/>
                <w:sz w:val="28"/>
                <w:szCs w:val="28"/>
              </w:rPr>
              <w:t>A</w:t>
            </w:r>
          </w:p>
          <w:p w14:paraId="52262DA4" w14:textId="29E64F27" w:rsidR="001C5031" w:rsidRPr="00155865" w:rsidRDefault="001C5031" w:rsidP="00D37200">
            <w:pPr>
              <w:pStyle w:val="Formatvorlage1"/>
              <w:tabs>
                <w:tab w:val="clear" w:pos="567"/>
                <w:tab w:val="left" w:pos="71"/>
              </w:tabs>
              <w:ind w:left="0" w:right="0"/>
              <w:jc w:val="center"/>
              <w:rPr>
                <w:b/>
                <w:bCs/>
                <w:szCs w:val="24"/>
              </w:rPr>
            </w:pPr>
            <w:r w:rsidRPr="00155865">
              <w:rPr>
                <w:b/>
                <w:bCs/>
                <w:szCs w:val="24"/>
              </w:rPr>
              <w:t>„</w:t>
            </w:r>
            <w:r w:rsidR="00F8427A" w:rsidRPr="00F8427A">
              <w:rPr>
                <w:b/>
                <w:bCs/>
                <w:szCs w:val="24"/>
              </w:rPr>
              <w:t>Lastfalltabelle</w:t>
            </w:r>
            <w:r w:rsidR="008565D7" w:rsidRPr="008565D7">
              <w:rPr>
                <w:b/>
                <w:bCs/>
                <w:szCs w:val="24"/>
              </w:rPr>
              <w:t>“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BE41" w14:textId="77777777" w:rsidR="001C5031" w:rsidRPr="00155865" w:rsidRDefault="00842EF6" w:rsidP="007B764E">
            <w:pPr>
              <w:tabs>
                <w:tab w:val="left" w:pos="7513"/>
              </w:tabs>
              <w:spacing w:before="20"/>
              <w:ind w:left="454" w:right="567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anchor distT="0" distB="0" distL="114300" distR="114300" simplePos="0" relativeHeight="251661824" behindDoc="1" locked="0" layoutInCell="1" allowOverlap="1" wp14:anchorId="38B33D21" wp14:editId="4F3CDB8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175260</wp:posOffset>
                  </wp:positionV>
                  <wp:extent cx="1344295" cy="542925"/>
                  <wp:effectExtent l="0" t="0" r="8255" b="9525"/>
                  <wp:wrapTight wrapText="bothSides">
                    <wp:wrapPolygon edited="0">
                      <wp:start x="4285" y="0"/>
                      <wp:lineTo x="0" y="4547"/>
                      <wp:lineTo x="0" y="21221"/>
                      <wp:lineTo x="4591" y="21221"/>
                      <wp:lineTo x="7040" y="21221"/>
                      <wp:lineTo x="21427" y="21221"/>
                      <wp:lineTo x="21427" y="15916"/>
                      <wp:lineTo x="14080" y="12126"/>
                      <wp:lineTo x="14692" y="5305"/>
                      <wp:lineTo x="12856" y="3032"/>
                      <wp:lineTo x="6428" y="0"/>
                      <wp:lineTo x="4285" y="0"/>
                    </wp:wrapPolygon>
                  </wp:wrapTight>
                  <wp:docPr id="1" name="Bild 2" descr="freigestelltes Logo von e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eigestelltes Logo von e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67" t="7770" r="9569" b="17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5031" w:rsidRPr="00AC7E35" w14:paraId="31809E3C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06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67" w:type="dxa"/>
            </w:tcMar>
            <w:vAlign w:val="center"/>
          </w:tcPr>
          <w:p w14:paraId="12C03FCE" w14:textId="77777777" w:rsidR="001C5031" w:rsidRPr="00155865" w:rsidRDefault="001C5031" w:rsidP="00067905">
            <w:pPr>
              <w:pStyle w:val="Absatz1"/>
              <w:ind w:left="-213"/>
              <w:rPr>
                <w:color w:val="000000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0A5D6" w14:textId="0E600238" w:rsidR="001C5031" w:rsidRPr="007A00F4" w:rsidRDefault="00243AFE" w:rsidP="00243AFE">
            <w:pPr>
              <w:pStyle w:val="Absatz1"/>
              <w:spacing w:before="120" w:after="120"/>
              <w:jc w:val="center"/>
              <w:rPr>
                <w:b/>
                <w:i/>
                <w:color w:val="0070C0"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Datenblatt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BD6A" w14:textId="29060A8D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Datum: </w:t>
            </w:r>
            <w:r w:rsidR="00D37200">
              <w:rPr>
                <w:sz w:val="18"/>
              </w:rPr>
              <w:t>08.01.202</w:t>
            </w:r>
            <w:r w:rsidR="00FC44CC">
              <w:rPr>
                <w:sz w:val="18"/>
              </w:rPr>
              <w:t>5</w:t>
            </w:r>
          </w:p>
          <w:p w14:paraId="752D4799" w14:textId="4BC10AF2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Rev.: </w:t>
            </w:r>
            <w:r w:rsidR="00D959D7">
              <w:rPr>
                <w:sz w:val="18"/>
              </w:rPr>
              <w:t>0</w:t>
            </w:r>
            <w:r w:rsidR="00243AFE">
              <w:rPr>
                <w:sz w:val="18"/>
              </w:rPr>
              <w:t>0</w:t>
            </w:r>
          </w:p>
          <w:p w14:paraId="6520AC58" w14:textId="77777777" w:rsidR="001C5031" w:rsidRPr="005C2EB3" w:rsidRDefault="001C5031" w:rsidP="00067905">
            <w:pPr>
              <w:pStyle w:val="Absatz1"/>
              <w:spacing w:before="0"/>
              <w:jc w:val="right"/>
              <w:rPr>
                <w:color w:val="000000"/>
              </w:rPr>
            </w:pPr>
          </w:p>
        </w:tc>
      </w:tr>
      <w:tr w:rsidR="001C5031" w:rsidRPr="00AC7E35" w14:paraId="64A347C1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hRule="exact" w:val="227"/>
        </w:trPr>
        <w:tc>
          <w:tcPr>
            <w:tcW w:w="10277" w:type="dxa"/>
            <w:gridSpan w:val="9"/>
            <w:tcBorders>
              <w:top w:val="single" w:sz="8" w:space="0" w:color="auto"/>
              <w:bottom w:val="nil"/>
            </w:tcBorders>
            <w:vAlign w:val="center"/>
          </w:tcPr>
          <w:p w14:paraId="2E433DB6" w14:textId="77777777" w:rsidR="001C5031" w:rsidRPr="005C2EB3" w:rsidRDefault="001C5031" w:rsidP="00067905">
            <w:pPr>
              <w:pStyle w:val="Arial10"/>
              <w:rPr>
                <w:sz w:val="12"/>
                <w:szCs w:val="12"/>
              </w:rPr>
            </w:pPr>
          </w:p>
        </w:tc>
      </w:tr>
      <w:tr w:rsidR="001C5031" w:rsidRPr="00155865" w14:paraId="055DF5BD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23"/>
        </w:trPr>
        <w:tc>
          <w:tcPr>
            <w:tcW w:w="10277" w:type="dxa"/>
            <w:gridSpan w:val="9"/>
            <w:tcBorders>
              <w:top w:val="nil"/>
              <w:bottom w:val="single" w:sz="4" w:space="0" w:color="auto"/>
            </w:tcBorders>
            <w:tcMar>
              <w:top w:w="113" w:type="dxa"/>
              <w:left w:w="567" w:type="dxa"/>
              <w:right w:w="284" w:type="dxa"/>
            </w:tcMar>
          </w:tcPr>
          <w:p w14:paraId="6704B2BE" w14:textId="77777777" w:rsidR="001C5031" w:rsidRPr="00692A65" w:rsidRDefault="001C5031" w:rsidP="005E323B">
            <w:pPr>
              <w:jc w:val="center"/>
              <w:rPr>
                <w:b/>
                <w:sz w:val="44"/>
              </w:rPr>
            </w:pPr>
          </w:p>
          <w:p w14:paraId="3A4A17FD" w14:textId="77777777" w:rsidR="00526EC8" w:rsidRDefault="00526EC8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3A74A9F9" w14:textId="77777777" w:rsidR="00243AFE" w:rsidRPr="00692A65" w:rsidRDefault="00243AFE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47870D24" w14:textId="47CDB3B1" w:rsidR="001C5031" w:rsidRPr="008B2098" w:rsidRDefault="009E0559" w:rsidP="00BA09FB">
            <w:pPr>
              <w:pStyle w:val="Titel"/>
              <w:rPr>
                <w:b w:val="0"/>
                <w:bCs/>
                <w:szCs w:val="44"/>
                <w:lang w:val="de-DE"/>
              </w:rPr>
            </w:pPr>
            <w:bookmarkStart w:id="1" w:name="_Toc520729730"/>
            <w:bookmarkStart w:id="2" w:name="_Toc525043316"/>
            <w:r w:rsidRPr="005A498B">
              <w:t xml:space="preserve">Teil </w:t>
            </w:r>
            <w:r w:rsidR="00A77A78">
              <w:rPr>
                <w:lang w:val="de-DE"/>
              </w:rPr>
              <w:t>B1.10.</w:t>
            </w:r>
            <w:r w:rsidR="00F8427A">
              <w:rPr>
                <w:lang w:val="de-DE"/>
              </w:rPr>
              <w:t>1</w:t>
            </w:r>
            <w:r w:rsidRPr="005A498B">
              <w:t xml:space="preserve"> </w:t>
            </w:r>
            <w:r w:rsidR="004E43EE" w:rsidRPr="005A498B">
              <w:t>–</w:t>
            </w:r>
            <w:r w:rsidRPr="005A498B">
              <w:t xml:space="preserve"> </w:t>
            </w:r>
            <w:bookmarkEnd w:id="1"/>
            <w:r w:rsidR="008B2098">
              <w:rPr>
                <w:lang w:val="de-DE"/>
              </w:rPr>
              <w:t>„</w:t>
            </w:r>
            <w:bookmarkEnd w:id="2"/>
            <w:r w:rsidR="00F8427A" w:rsidRPr="00F8427A">
              <w:rPr>
                <w:lang w:val="de-DE"/>
              </w:rPr>
              <w:t>Lastfalltabelle</w:t>
            </w:r>
            <w:r w:rsidR="006A0CA3">
              <w:rPr>
                <w:lang w:val="de-DE"/>
              </w:rPr>
              <w:t>“</w:t>
            </w:r>
          </w:p>
          <w:p w14:paraId="230FFBD1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373C3D52" w14:textId="77777777" w:rsidR="001C5031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12682895" w14:textId="77777777" w:rsidR="00F8427A" w:rsidRPr="00155865" w:rsidRDefault="00F8427A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1D0935B4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</w:tc>
      </w:tr>
      <w:tr w:rsidR="001C5031" w14:paraId="231F363B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00A901BF" w14:textId="77777777" w:rsidR="001C5031" w:rsidRPr="00155865" w:rsidRDefault="001C5031" w:rsidP="00067905">
            <w:pPr>
              <w:spacing w:before="120"/>
              <w:rPr>
                <w:rFonts w:cs="Arial"/>
                <w:noProof/>
              </w:rPr>
            </w:pPr>
            <w:r w:rsidRPr="00155865">
              <w:rPr>
                <w:rFonts w:cs="Arial"/>
                <w:noProof/>
              </w:rPr>
              <w:br w:type="page"/>
            </w:r>
          </w:p>
        </w:tc>
        <w:tc>
          <w:tcPr>
            <w:tcW w:w="9709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B4A4B2" w14:textId="77777777" w:rsidR="001C5031" w:rsidRPr="00050F3F" w:rsidRDefault="001C5031" w:rsidP="007B764E">
            <w:pPr>
              <w:pStyle w:val="Absatz1"/>
              <w:spacing w:before="120" w:after="120"/>
              <w:rPr>
                <w:b/>
                <w:noProof/>
                <w:szCs w:val="20"/>
                <w:lang w:eastAsia="en-US"/>
              </w:rPr>
            </w:pPr>
            <w:r w:rsidRPr="00050F3F">
              <w:rPr>
                <w:b/>
                <w:noProof/>
                <w:szCs w:val="20"/>
                <w:lang w:eastAsia="en-US"/>
              </w:rPr>
              <w:t>Änderungsverzeichnis</w:t>
            </w:r>
          </w:p>
        </w:tc>
      </w:tr>
      <w:tr w:rsidR="001C5031" w:rsidRPr="00B81528" w14:paraId="4DA51D37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70344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Rev.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30AA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Datum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9059" w14:textId="77777777" w:rsidR="001C5031" w:rsidRPr="00B81528" w:rsidRDefault="005C2EB3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>
              <w:rPr>
                <w:rFonts w:cs="Arial"/>
                <w:noProof/>
                <w:color w:val="000000"/>
                <w:sz w:val="16"/>
              </w:rPr>
              <w:t>Seite</w:t>
            </w:r>
            <w:r w:rsidR="001C5031"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3968" w:type="dxa"/>
            <w:tcBorders>
              <w:left w:val="single" w:sz="6" w:space="0" w:color="auto"/>
              <w:bottom w:val="single" w:sz="6" w:space="0" w:color="auto"/>
            </w:tcBorders>
          </w:tcPr>
          <w:p w14:paraId="0CB46EB7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Änderungsangaben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3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0827C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Autor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EB4AE6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Abteilung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</w:tr>
      <w:tr w:rsidR="00D959D7" w14:paraId="717A9494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5EAD25" w14:textId="23C16BBA" w:rsidR="00D959D7" w:rsidRDefault="00D959D7" w:rsidP="00D959D7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31568">
              <w:rPr>
                <w:rFonts w:cs="Arial"/>
                <w:noProof/>
              </w:rPr>
              <w:t>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44A7" w14:textId="3F6713B3" w:rsidR="00D959D7" w:rsidRDefault="00D37200" w:rsidP="00FC44CC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08.01.202</w:t>
            </w:r>
            <w:r w:rsidR="00FC44CC">
              <w:rPr>
                <w:rFonts w:cs="Arial"/>
                <w:noProof/>
              </w:rPr>
              <w:t>5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776D6" w14:textId="77777777" w:rsidR="00D959D7" w:rsidRDefault="00D959D7" w:rsidP="00D959D7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6C41C" w14:textId="55AEB46E" w:rsidR="00D959D7" w:rsidRDefault="00D959D7" w:rsidP="008C022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Erstellung 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E543E" w14:textId="042A794E" w:rsidR="00D959D7" w:rsidRDefault="00D959D7" w:rsidP="00D959D7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Drescher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32A1EB" w14:textId="01C84E7C" w:rsidR="00D959D7" w:rsidRDefault="00D959D7" w:rsidP="00F31568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WV</w:t>
            </w:r>
          </w:p>
        </w:tc>
      </w:tr>
      <w:tr w:rsidR="006A0CA3" w:rsidRPr="006A0CA3" w14:paraId="707B2F34" w14:textId="77777777" w:rsidTr="009732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A2D44D" w14:textId="35068AAD" w:rsidR="009732BB" w:rsidRPr="006A0CA3" w:rsidRDefault="00F31568" w:rsidP="00EC6E4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73C0E" w14:textId="3563126E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7B3C3" w14:textId="061B4537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80F0A" w14:textId="631846DA" w:rsidR="009732BB" w:rsidRPr="006A0CA3" w:rsidRDefault="009732BB" w:rsidP="006E50F6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5CC3F" w14:textId="1CAD84B1" w:rsidR="009732BB" w:rsidRPr="006A0CA3" w:rsidRDefault="009732BB" w:rsidP="009732BB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E97005" w14:textId="1880B507" w:rsidR="009732BB" w:rsidRPr="006A0CA3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</w:tr>
      <w:tr w:rsidR="00B268B1" w14:paraId="2390E151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CED15B" w14:textId="235DF3DD" w:rsidR="00B268B1" w:rsidRDefault="00F31568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667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342C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B797E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093C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019A7F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</w:tr>
      <w:tr w:rsidR="00B268B1" w14:paraId="2E21F33A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20987A" w14:textId="3A91ADE0" w:rsidR="00B268B1" w:rsidRDefault="00F31568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862EB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A739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76F0B37A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0B2250CD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827727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</w:tr>
    </w:tbl>
    <w:p w14:paraId="79105F83" w14:textId="77777777" w:rsidR="00F24F11" w:rsidRPr="00D47617" w:rsidRDefault="00F24F11" w:rsidP="0078712C">
      <w:pPr>
        <w:rPr>
          <w:lang w:eastAsia="x-none"/>
        </w:rPr>
      </w:pPr>
    </w:p>
    <w:sectPr w:rsidR="00F24F11" w:rsidRPr="00D47617" w:rsidSect="0078712C">
      <w:headerReference w:type="default" r:id="rId10"/>
      <w:footerReference w:type="default" r:id="rId11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9AD87" w14:textId="77777777" w:rsidR="00511FD8" w:rsidRDefault="00511FD8" w:rsidP="00D578D2">
      <w:pPr>
        <w:spacing w:after="0"/>
      </w:pPr>
      <w:r>
        <w:separator/>
      </w:r>
    </w:p>
  </w:endnote>
  <w:endnote w:type="continuationSeparator" w:id="0">
    <w:p w14:paraId="4EF635A2" w14:textId="77777777" w:rsidR="00511FD8" w:rsidRDefault="00511FD8" w:rsidP="00D578D2">
      <w:pPr>
        <w:spacing w:after="0"/>
      </w:pPr>
      <w:r>
        <w:continuationSeparator/>
      </w:r>
    </w:p>
  </w:endnote>
  <w:endnote w:type="continuationNotice" w:id="1">
    <w:p w14:paraId="4A5E8EC4" w14:textId="77777777" w:rsidR="00511FD8" w:rsidRDefault="00511F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W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6A19" w14:textId="031A9E55" w:rsidR="00511FD8" w:rsidRPr="005D6593" w:rsidRDefault="00511FD8" w:rsidP="00D3561A">
    <w:pPr>
      <w:pStyle w:val="Fuzeile"/>
      <w:rPr>
        <w:sz w:val="16"/>
        <w:szCs w:val="16"/>
        <w:lang w:val="de-DE"/>
      </w:rPr>
    </w:pPr>
    <w:r w:rsidRPr="002F7A9E">
      <w:rPr>
        <w:sz w:val="16"/>
        <w:szCs w:val="16"/>
        <w:lang w:val="de-DE"/>
      </w:rPr>
      <w:fldChar w:fldCharType="begin"/>
    </w:r>
    <w:r w:rsidRPr="002F7A9E">
      <w:rPr>
        <w:sz w:val="16"/>
        <w:szCs w:val="16"/>
        <w:lang w:val="de-DE"/>
      </w:rPr>
      <w:instrText xml:space="preserve"> FILENAME   \* MERGEFORMAT </w:instrText>
    </w:r>
    <w:r w:rsidRPr="002F7A9E">
      <w:rPr>
        <w:sz w:val="16"/>
        <w:szCs w:val="16"/>
        <w:lang w:val="de-DE"/>
      </w:rPr>
      <w:fldChar w:fldCharType="separate"/>
    </w:r>
    <w:ins w:id="3" w:author="eindresu" w:date="2025-02-24T16:35:00Z">
      <w:r w:rsidR="003114BF">
        <w:rPr>
          <w:noProof/>
          <w:sz w:val="16"/>
          <w:szCs w:val="16"/>
          <w:lang w:val="de-DE"/>
        </w:rPr>
        <w:t>PtHA_P_1-B1.10.1-Lastfalltabelle_HWE-DB.docx</w:t>
      </w:r>
    </w:ins>
    <w:del w:id="4" w:author="eindresu" w:date="2025-02-24T16:35:00Z">
      <w:r w:rsidR="004F226D" w:rsidDel="003114BF">
        <w:rPr>
          <w:noProof/>
          <w:sz w:val="16"/>
          <w:szCs w:val="16"/>
          <w:lang w:val="de-DE"/>
        </w:rPr>
        <w:delText>B0.2.3.3.1_Deckblatt.docx</w:delText>
      </w:r>
    </w:del>
    <w:r w:rsidRPr="002F7A9E">
      <w:rPr>
        <w:sz w:val="16"/>
        <w:szCs w:val="16"/>
        <w:lang w:val="de-DE"/>
      </w:rPr>
      <w:fldChar w:fldCharType="end"/>
    </w:r>
    <w:r w:rsidRPr="00851372">
      <w:rPr>
        <w:sz w:val="16"/>
        <w:szCs w:val="16"/>
      </w:rPr>
      <w:tab/>
    </w:r>
    <w:r w:rsidRPr="00851372">
      <w:rPr>
        <w:sz w:val="16"/>
        <w:szCs w:val="16"/>
      </w:rPr>
      <w:fldChar w:fldCharType="begin"/>
    </w:r>
    <w:r w:rsidRPr="00851372">
      <w:rPr>
        <w:sz w:val="16"/>
        <w:szCs w:val="16"/>
      </w:rPr>
      <w:instrText>PAGE   \* MERGEFORMAT</w:instrText>
    </w:r>
    <w:r w:rsidRPr="00851372">
      <w:rPr>
        <w:sz w:val="16"/>
        <w:szCs w:val="16"/>
      </w:rPr>
      <w:fldChar w:fldCharType="separate"/>
    </w:r>
    <w:r w:rsidR="00D37200" w:rsidRPr="00D37200">
      <w:rPr>
        <w:noProof/>
        <w:sz w:val="16"/>
        <w:szCs w:val="16"/>
        <w:lang w:val="de-DE"/>
      </w:rPr>
      <w:t>2</w:t>
    </w:r>
    <w:r w:rsidRPr="00851372">
      <w:rPr>
        <w:sz w:val="16"/>
        <w:szCs w:val="16"/>
      </w:rPr>
      <w:fldChar w:fldCharType="end"/>
    </w:r>
    <w:r>
      <w:rPr>
        <w:sz w:val="16"/>
        <w:szCs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DCD06" w14:textId="77777777" w:rsidR="00511FD8" w:rsidRDefault="00511FD8" w:rsidP="00D578D2">
      <w:pPr>
        <w:spacing w:after="0"/>
      </w:pPr>
      <w:r>
        <w:separator/>
      </w:r>
    </w:p>
  </w:footnote>
  <w:footnote w:type="continuationSeparator" w:id="0">
    <w:p w14:paraId="07ACE2E3" w14:textId="77777777" w:rsidR="00511FD8" w:rsidRDefault="00511FD8" w:rsidP="00D578D2">
      <w:pPr>
        <w:spacing w:after="0"/>
      </w:pPr>
      <w:r>
        <w:continuationSeparator/>
      </w:r>
    </w:p>
  </w:footnote>
  <w:footnote w:type="continuationNotice" w:id="1">
    <w:p w14:paraId="32D0D1E1" w14:textId="77777777" w:rsidR="00511FD8" w:rsidRDefault="00511FD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775CA" w14:textId="77777777" w:rsidR="00511FD8" w:rsidRDefault="00511FD8" w:rsidP="00EC6E4E">
    <w:pPr>
      <w:pStyle w:val="Kopfzeile"/>
    </w:pPr>
    <w:r>
      <w:rPr>
        <w:noProof/>
        <w:color w:val="000000"/>
        <w:sz w:val="28"/>
      </w:rPr>
      <w:drawing>
        <wp:anchor distT="0" distB="0" distL="114300" distR="114300" simplePos="0" relativeHeight="251661312" behindDoc="1" locked="0" layoutInCell="1" allowOverlap="1" wp14:anchorId="1F1D1754" wp14:editId="3A14BE78">
          <wp:simplePos x="0" y="0"/>
          <wp:positionH relativeFrom="column">
            <wp:posOffset>4157980</wp:posOffset>
          </wp:positionH>
          <wp:positionV relativeFrom="paragraph">
            <wp:posOffset>-1905</wp:posOffset>
          </wp:positionV>
          <wp:extent cx="1666875" cy="324485"/>
          <wp:effectExtent l="0" t="0" r="9525" b="0"/>
          <wp:wrapThrough wrapText="bothSides">
            <wp:wrapPolygon edited="0">
              <wp:start x="0" y="0"/>
              <wp:lineTo x="0" y="20290"/>
              <wp:lineTo x="21477" y="20290"/>
              <wp:lineTo x="21477" y="0"/>
              <wp:lineTo x="0" y="0"/>
            </wp:wrapPolygon>
          </wp:wrapThrough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V Logo 2017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875" cy="324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8DBC9F9" wp14:editId="32E04121">
          <wp:simplePos x="0" y="0"/>
          <wp:positionH relativeFrom="column">
            <wp:posOffset>-71120</wp:posOffset>
          </wp:positionH>
          <wp:positionV relativeFrom="paragraph">
            <wp:posOffset>-142240</wp:posOffset>
          </wp:positionV>
          <wp:extent cx="1323975" cy="579755"/>
          <wp:effectExtent l="0" t="0" r="9525" b="0"/>
          <wp:wrapNone/>
          <wp:docPr id="10" name="Grafik 10" descr="H:\CHE-0847\01_Orga\Logos\eins_Logo_weisser_Hintergr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CHE-0847\01_Orga\Logos\eins_Logo_weisser_Hintergrund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E06">
      <w:br/>
    </w:r>
  </w:p>
  <w:p w14:paraId="6D6EA8E9" w14:textId="57EF6E71" w:rsidR="00511FD8" w:rsidRDefault="00511FD8" w:rsidP="00EC6E4E">
    <w:pPr>
      <w:pStyle w:val="Kopfzeile"/>
      <w:pBdr>
        <w:bottom w:val="single" w:sz="4" w:space="1" w:color="auto"/>
      </w:pBdr>
    </w:pPr>
    <w:r w:rsidRPr="00984E06">
      <w:t xml:space="preserve"> </w:t>
    </w:r>
    <w:r>
      <w:t>WVC</w:t>
    </w:r>
    <w:r w:rsidRPr="00C17484">
      <w:t xml:space="preserve"> </w:t>
    </w:r>
    <w:r>
      <w:t xml:space="preserve">- </w:t>
    </w:r>
    <w:r w:rsidRPr="007E09A8">
      <w:t>Errichtung MHKWN, MHKWA</w:t>
    </w:r>
    <w:r>
      <w:tab/>
    </w:r>
    <w:r>
      <w:tab/>
      <w:t>20.09.2018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62A1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5A3D9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3"/>
    <w:multiLevelType w:val="singleLevel"/>
    <w:tmpl w:val="61B272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2A5A4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377436"/>
    <w:multiLevelType w:val="hybridMultilevel"/>
    <w:tmpl w:val="25487F30"/>
    <w:lvl w:ilvl="0" w:tplc="1264FC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600EDD"/>
    <w:multiLevelType w:val="hybridMultilevel"/>
    <w:tmpl w:val="F0A80D82"/>
    <w:lvl w:ilvl="0" w:tplc="BA8861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72FD7"/>
    <w:multiLevelType w:val="hybridMultilevel"/>
    <w:tmpl w:val="064CE0DA"/>
    <w:lvl w:ilvl="0" w:tplc="BA88617A"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1B321CC"/>
    <w:multiLevelType w:val="hybridMultilevel"/>
    <w:tmpl w:val="905CC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34672"/>
    <w:multiLevelType w:val="hybridMultilevel"/>
    <w:tmpl w:val="955EE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7290B"/>
    <w:multiLevelType w:val="hybridMultilevel"/>
    <w:tmpl w:val="A5843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13C14"/>
    <w:multiLevelType w:val="hybridMultilevel"/>
    <w:tmpl w:val="3CA4D0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56E38"/>
    <w:multiLevelType w:val="hybridMultilevel"/>
    <w:tmpl w:val="6576FB8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B7EFB"/>
    <w:multiLevelType w:val="hybridMultilevel"/>
    <w:tmpl w:val="491622B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5C4AEA"/>
    <w:multiLevelType w:val="hybridMultilevel"/>
    <w:tmpl w:val="E042057C"/>
    <w:lvl w:ilvl="0" w:tplc="D4EE6EB2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234C69DE">
      <w:start w:val="1"/>
      <w:numFmt w:val="bullet"/>
      <w:pStyle w:val="ProtokollTex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Arial" w:hint="default"/>
      </w:rPr>
    </w:lvl>
    <w:lvl w:ilvl="2" w:tplc="C07871F2">
      <w:start w:val="1"/>
      <w:numFmt w:val="bullet"/>
      <w:lvlText w:val=""/>
      <w:lvlJc w:val="left"/>
      <w:pPr>
        <w:tabs>
          <w:tab w:val="num" w:pos="2050"/>
        </w:tabs>
        <w:ind w:left="2050" w:hanging="360"/>
      </w:pPr>
      <w:rPr>
        <w:rFonts w:ascii="Symbol" w:hAnsi="Symbol" w:hint="default"/>
      </w:rPr>
    </w:lvl>
    <w:lvl w:ilvl="3" w:tplc="F1365076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127EC632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293E8FC2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8028E6AC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D06EC90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2D04992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4" w15:restartNumberingAfterBreak="0">
    <w:nsid w:val="1F640A1E"/>
    <w:multiLevelType w:val="hybridMultilevel"/>
    <w:tmpl w:val="8A08DCC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A1BFE"/>
    <w:multiLevelType w:val="hybridMultilevel"/>
    <w:tmpl w:val="2200C8C4"/>
    <w:lvl w:ilvl="0" w:tplc="0407000F">
      <w:start w:val="1"/>
      <w:numFmt w:val="bullet"/>
      <w:pStyle w:val="Absatz1CharCharCharCharCharChar"/>
      <w:lvlText w:val="–"/>
      <w:lvlJc w:val="left"/>
      <w:pPr>
        <w:tabs>
          <w:tab w:val="num" w:pos="1021"/>
        </w:tabs>
        <w:ind w:left="1021" w:hanging="312"/>
      </w:pPr>
      <w:rPr>
        <w:rFonts w:ascii="Arial" w:hAnsi="Arial" w:hint="default"/>
        <w:sz w:val="22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75DCA"/>
    <w:multiLevelType w:val="multilevel"/>
    <w:tmpl w:val="C28AC7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2B5B05"/>
    <w:multiLevelType w:val="multilevel"/>
    <w:tmpl w:val="D584B32E"/>
    <w:styleLink w:val="FichtSpiegelstrich"/>
    <w:lvl w:ilvl="0">
      <w:start w:val="1"/>
      <w:numFmt w:val="bullet"/>
      <w:pStyle w:val="Spieg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Spiegel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piegel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8477D5"/>
    <w:multiLevelType w:val="hybridMultilevel"/>
    <w:tmpl w:val="115C773A"/>
    <w:lvl w:ilvl="0" w:tplc="D5E8E5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62933"/>
    <w:multiLevelType w:val="hybridMultilevel"/>
    <w:tmpl w:val="86BC71AC"/>
    <w:lvl w:ilvl="0" w:tplc="FFFFFFFF">
      <w:start w:val="1"/>
      <w:numFmt w:val="bullet"/>
      <w:pStyle w:val="Bulletpoin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A31A4"/>
    <w:multiLevelType w:val="hybridMultilevel"/>
    <w:tmpl w:val="4B2E87BE"/>
    <w:lvl w:ilvl="0" w:tplc="6F6845D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C30EF"/>
    <w:multiLevelType w:val="hybridMultilevel"/>
    <w:tmpl w:val="BDFCE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BAE"/>
    <w:multiLevelType w:val="multilevel"/>
    <w:tmpl w:val="68BC5B14"/>
    <w:lvl w:ilvl="0">
      <w:start w:val="1"/>
      <w:numFmt w:val="none"/>
      <w:lvlText w:val="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2%1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1715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2.%3.%4.%5"/>
      <w:lvlJc w:val="left"/>
      <w:pPr>
        <w:tabs>
          <w:tab w:val="num" w:pos="1576"/>
        </w:tabs>
        <w:ind w:left="1135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1152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296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584"/>
        </w:tabs>
        <w:ind w:left="567" w:hanging="567"/>
      </w:pPr>
      <w:rPr>
        <w:rFonts w:hint="default"/>
      </w:rPr>
    </w:lvl>
  </w:abstractNum>
  <w:abstractNum w:abstractNumId="24" w15:restartNumberingAfterBreak="0">
    <w:nsid w:val="34EF6E0E"/>
    <w:multiLevelType w:val="hybridMultilevel"/>
    <w:tmpl w:val="B57836B4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494A01"/>
    <w:multiLevelType w:val="hybridMultilevel"/>
    <w:tmpl w:val="73F03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CD7C7C"/>
    <w:multiLevelType w:val="hybridMultilevel"/>
    <w:tmpl w:val="F13E9C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BE65DB"/>
    <w:multiLevelType w:val="hybridMultilevel"/>
    <w:tmpl w:val="B4D84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30339"/>
    <w:multiLevelType w:val="singleLevel"/>
    <w:tmpl w:val="F960787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3FB42B10"/>
    <w:multiLevelType w:val="hybridMultilevel"/>
    <w:tmpl w:val="6DCEE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C66EA"/>
    <w:multiLevelType w:val="hybridMultilevel"/>
    <w:tmpl w:val="E5941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3953EC"/>
    <w:multiLevelType w:val="hybridMultilevel"/>
    <w:tmpl w:val="B0901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B25713"/>
    <w:multiLevelType w:val="hybridMultilevel"/>
    <w:tmpl w:val="9C34D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020070"/>
    <w:multiLevelType w:val="hybridMultilevel"/>
    <w:tmpl w:val="EE9A0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7254AB"/>
    <w:multiLevelType w:val="hybridMultilevel"/>
    <w:tmpl w:val="B3B4A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640CFD"/>
    <w:multiLevelType w:val="hybridMultilevel"/>
    <w:tmpl w:val="0B6ED3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0B4688"/>
    <w:multiLevelType w:val="hybridMultilevel"/>
    <w:tmpl w:val="1354D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62A75"/>
    <w:multiLevelType w:val="hybridMultilevel"/>
    <w:tmpl w:val="28F00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2838FD"/>
    <w:multiLevelType w:val="hybridMultilevel"/>
    <w:tmpl w:val="11007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E232B6"/>
    <w:multiLevelType w:val="hybridMultilevel"/>
    <w:tmpl w:val="806C3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AA7DF0"/>
    <w:multiLevelType w:val="multilevel"/>
    <w:tmpl w:val="8B6E71F2"/>
    <w:lvl w:ilvl="0">
      <w:start w:val="1"/>
      <w:numFmt w:val="bullet"/>
      <w:lvlText w:val="·"/>
      <w:lvlJc w:val="left"/>
      <w:pPr>
        <w:tabs>
          <w:tab w:val="left" w:pos="432"/>
        </w:tabs>
        <w:ind w:left="720"/>
      </w:pPr>
      <w:rPr>
        <w:rFonts w:ascii="Symbol" w:eastAsia="Symbol" w:hAnsi="Symbol"/>
        <w:strike w:val="0"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D5C3A21"/>
    <w:multiLevelType w:val="hybridMultilevel"/>
    <w:tmpl w:val="61849F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3974F4"/>
    <w:multiLevelType w:val="hybridMultilevel"/>
    <w:tmpl w:val="2A705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74EDD"/>
    <w:multiLevelType w:val="hybridMultilevel"/>
    <w:tmpl w:val="20B89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84BF2"/>
    <w:multiLevelType w:val="multilevel"/>
    <w:tmpl w:val="0E7020AC"/>
    <w:styleLink w:val="FormatvorlageAufgezhlt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A986E42"/>
    <w:multiLevelType w:val="hybridMultilevel"/>
    <w:tmpl w:val="58C034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014A3"/>
    <w:multiLevelType w:val="hybridMultilevel"/>
    <w:tmpl w:val="AF04B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26"/>
  </w:num>
  <w:num w:numId="4">
    <w:abstractNumId w:val="23"/>
  </w:num>
  <w:num w:numId="5">
    <w:abstractNumId w:val="17"/>
  </w:num>
  <w:num w:numId="6">
    <w:abstractNumId w:val="25"/>
  </w:num>
  <w:num w:numId="7">
    <w:abstractNumId w:val="30"/>
  </w:num>
  <w:num w:numId="8">
    <w:abstractNumId w:val="19"/>
  </w:num>
  <w:num w:numId="9">
    <w:abstractNumId w:val="45"/>
  </w:num>
  <w:num w:numId="10">
    <w:abstractNumId w:val="28"/>
  </w:num>
  <w:num w:numId="11">
    <w:abstractNumId w:val="13"/>
  </w:num>
  <w:num w:numId="12">
    <w:abstractNumId w:val="1"/>
  </w:num>
  <w:num w:numId="13">
    <w:abstractNumId w:val="0"/>
  </w:num>
  <w:num w:numId="14">
    <w:abstractNumId w:val="9"/>
  </w:num>
  <w:num w:numId="15">
    <w:abstractNumId w:val="2"/>
  </w:num>
  <w:num w:numId="16">
    <w:abstractNumId w:val="22"/>
  </w:num>
  <w:num w:numId="17">
    <w:abstractNumId w:val="46"/>
  </w:num>
  <w:num w:numId="18">
    <w:abstractNumId w:val="7"/>
  </w:num>
  <w:num w:numId="19">
    <w:abstractNumId w:val="11"/>
  </w:num>
  <w:num w:numId="20">
    <w:abstractNumId w:val="14"/>
  </w:num>
  <w:num w:numId="21">
    <w:abstractNumId w:val="10"/>
  </w:num>
  <w:num w:numId="22">
    <w:abstractNumId w:val="37"/>
  </w:num>
  <w:num w:numId="23">
    <w:abstractNumId w:val="27"/>
  </w:num>
  <w:num w:numId="24">
    <w:abstractNumId w:val="34"/>
  </w:num>
  <w:num w:numId="25">
    <w:abstractNumId w:val="38"/>
  </w:num>
  <w:num w:numId="26">
    <w:abstractNumId w:val="21"/>
  </w:num>
  <w:num w:numId="27">
    <w:abstractNumId w:val="24"/>
  </w:num>
  <w:num w:numId="28">
    <w:abstractNumId w:val="12"/>
  </w:num>
  <w:num w:numId="29">
    <w:abstractNumId w:val="6"/>
  </w:num>
  <w:num w:numId="30">
    <w:abstractNumId w:val="5"/>
  </w:num>
  <w:num w:numId="31">
    <w:abstractNumId w:val="40"/>
  </w:num>
  <w:num w:numId="32">
    <w:abstractNumId w:val="39"/>
  </w:num>
  <w:num w:numId="33">
    <w:abstractNumId w:val="18"/>
  </w:num>
  <w:num w:numId="34">
    <w:abstractNumId w:val="43"/>
  </w:num>
  <w:num w:numId="35">
    <w:abstractNumId w:val="44"/>
  </w:num>
  <w:num w:numId="36">
    <w:abstractNumId w:val="3"/>
  </w:num>
  <w:num w:numId="37">
    <w:abstractNumId w:val="4"/>
  </w:num>
  <w:num w:numId="38">
    <w:abstractNumId w:val="8"/>
  </w:num>
  <w:num w:numId="39">
    <w:abstractNumId w:val="35"/>
  </w:num>
  <w:num w:numId="40">
    <w:abstractNumId w:val="36"/>
  </w:num>
  <w:num w:numId="41">
    <w:abstractNumId w:val="16"/>
  </w:num>
  <w:num w:numId="42">
    <w:abstractNumId w:val="33"/>
  </w:num>
  <w:num w:numId="43">
    <w:abstractNumId w:val="29"/>
  </w:num>
  <w:num w:numId="44">
    <w:abstractNumId w:val="41"/>
  </w:num>
  <w:num w:numId="45">
    <w:abstractNumId w:val="47"/>
  </w:num>
  <w:num w:numId="46">
    <w:abstractNumId w:val="32"/>
  </w:num>
  <w:num w:numId="47">
    <w:abstractNumId w:val="31"/>
  </w:num>
  <w:num w:numId="48">
    <w:abstractNumId w:val="4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indresu">
    <w15:presenceInfo w15:providerId="None" w15:userId="eindres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oNotTrackFormatting/>
  <w:defaultTabStop w:val="709"/>
  <w:hyphenationZone w:val="425"/>
  <w:characterSpacingControl w:val="doNotCompress"/>
  <w:hdrShapeDefaults>
    <o:shapedefaults v:ext="edit" spidmax="311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8"/>
    <w:rsid w:val="00000372"/>
    <w:rsid w:val="0000124A"/>
    <w:rsid w:val="0000134E"/>
    <w:rsid w:val="00001C25"/>
    <w:rsid w:val="000029E4"/>
    <w:rsid w:val="00003062"/>
    <w:rsid w:val="00003562"/>
    <w:rsid w:val="00003CDF"/>
    <w:rsid w:val="0000452C"/>
    <w:rsid w:val="00004B86"/>
    <w:rsid w:val="00004C96"/>
    <w:rsid w:val="00005A30"/>
    <w:rsid w:val="00007238"/>
    <w:rsid w:val="0000735A"/>
    <w:rsid w:val="00007639"/>
    <w:rsid w:val="00007FCD"/>
    <w:rsid w:val="0001048B"/>
    <w:rsid w:val="000104CE"/>
    <w:rsid w:val="00010889"/>
    <w:rsid w:val="00010BAE"/>
    <w:rsid w:val="00010CAE"/>
    <w:rsid w:val="00011574"/>
    <w:rsid w:val="00011EA0"/>
    <w:rsid w:val="000132E1"/>
    <w:rsid w:val="00013669"/>
    <w:rsid w:val="000137E6"/>
    <w:rsid w:val="00013E3E"/>
    <w:rsid w:val="000144DD"/>
    <w:rsid w:val="00015330"/>
    <w:rsid w:val="00015BB4"/>
    <w:rsid w:val="00015E05"/>
    <w:rsid w:val="0001679A"/>
    <w:rsid w:val="00016C1D"/>
    <w:rsid w:val="000174E1"/>
    <w:rsid w:val="000205B4"/>
    <w:rsid w:val="00020DDB"/>
    <w:rsid w:val="00021769"/>
    <w:rsid w:val="00021823"/>
    <w:rsid w:val="0002239E"/>
    <w:rsid w:val="00022972"/>
    <w:rsid w:val="000229AB"/>
    <w:rsid w:val="00023153"/>
    <w:rsid w:val="00024288"/>
    <w:rsid w:val="00024463"/>
    <w:rsid w:val="00024563"/>
    <w:rsid w:val="00024905"/>
    <w:rsid w:val="00024A73"/>
    <w:rsid w:val="00024E60"/>
    <w:rsid w:val="000253E7"/>
    <w:rsid w:val="00025717"/>
    <w:rsid w:val="00025DE5"/>
    <w:rsid w:val="000260BE"/>
    <w:rsid w:val="00026659"/>
    <w:rsid w:val="00032097"/>
    <w:rsid w:val="0003279A"/>
    <w:rsid w:val="0003295B"/>
    <w:rsid w:val="00032C4C"/>
    <w:rsid w:val="000338E7"/>
    <w:rsid w:val="000339A8"/>
    <w:rsid w:val="0003482A"/>
    <w:rsid w:val="00034CF7"/>
    <w:rsid w:val="000372CA"/>
    <w:rsid w:val="000373C1"/>
    <w:rsid w:val="00040214"/>
    <w:rsid w:val="000406B1"/>
    <w:rsid w:val="0004103A"/>
    <w:rsid w:val="00041539"/>
    <w:rsid w:val="00041991"/>
    <w:rsid w:val="000419A1"/>
    <w:rsid w:val="000423E8"/>
    <w:rsid w:val="0004271C"/>
    <w:rsid w:val="00042DBA"/>
    <w:rsid w:val="00042F42"/>
    <w:rsid w:val="000434DD"/>
    <w:rsid w:val="00044FF4"/>
    <w:rsid w:val="00045906"/>
    <w:rsid w:val="00046619"/>
    <w:rsid w:val="00046D27"/>
    <w:rsid w:val="00047861"/>
    <w:rsid w:val="00050212"/>
    <w:rsid w:val="0005032F"/>
    <w:rsid w:val="00050A76"/>
    <w:rsid w:val="00050F3F"/>
    <w:rsid w:val="0005110A"/>
    <w:rsid w:val="00051E50"/>
    <w:rsid w:val="00052048"/>
    <w:rsid w:val="00053297"/>
    <w:rsid w:val="0005342D"/>
    <w:rsid w:val="00054424"/>
    <w:rsid w:val="00054468"/>
    <w:rsid w:val="00055229"/>
    <w:rsid w:val="000553FD"/>
    <w:rsid w:val="00056262"/>
    <w:rsid w:val="0005635F"/>
    <w:rsid w:val="000566C6"/>
    <w:rsid w:val="00056DF6"/>
    <w:rsid w:val="0006132C"/>
    <w:rsid w:val="00061585"/>
    <w:rsid w:val="000616D8"/>
    <w:rsid w:val="000621E1"/>
    <w:rsid w:val="00062B45"/>
    <w:rsid w:val="0006302F"/>
    <w:rsid w:val="00063568"/>
    <w:rsid w:val="00063E85"/>
    <w:rsid w:val="00063FC5"/>
    <w:rsid w:val="000641E3"/>
    <w:rsid w:val="000644AB"/>
    <w:rsid w:val="00065117"/>
    <w:rsid w:val="0006564C"/>
    <w:rsid w:val="00065A26"/>
    <w:rsid w:val="00065D4E"/>
    <w:rsid w:val="0006693C"/>
    <w:rsid w:val="000672A4"/>
    <w:rsid w:val="000675AF"/>
    <w:rsid w:val="00067905"/>
    <w:rsid w:val="00067D54"/>
    <w:rsid w:val="00067E78"/>
    <w:rsid w:val="00067F5F"/>
    <w:rsid w:val="000702FE"/>
    <w:rsid w:val="00071590"/>
    <w:rsid w:val="00071E46"/>
    <w:rsid w:val="00073360"/>
    <w:rsid w:val="00073B3E"/>
    <w:rsid w:val="00073DEC"/>
    <w:rsid w:val="00073F14"/>
    <w:rsid w:val="000741F1"/>
    <w:rsid w:val="00074CA3"/>
    <w:rsid w:val="00074D4B"/>
    <w:rsid w:val="00075A00"/>
    <w:rsid w:val="00075CB7"/>
    <w:rsid w:val="00076CC3"/>
    <w:rsid w:val="000772C3"/>
    <w:rsid w:val="000778FB"/>
    <w:rsid w:val="00080987"/>
    <w:rsid w:val="00081439"/>
    <w:rsid w:val="0008337B"/>
    <w:rsid w:val="000833C4"/>
    <w:rsid w:val="000843EA"/>
    <w:rsid w:val="00085390"/>
    <w:rsid w:val="00085FC4"/>
    <w:rsid w:val="00086300"/>
    <w:rsid w:val="00087592"/>
    <w:rsid w:val="00087AF2"/>
    <w:rsid w:val="00087E06"/>
    <w:rsid w:val="00087EBE"/>
    <w:rsid w:val="0009005F"/>
    <w:rsid w:val="0009047D"/>
    <w:rsid w:val="000904A3"/>
    <w:rsid w:val="000908DC"/>
    <w:rsid w:val="00090D79"/>
    <w:rsid w:val="0009286C"/>
    <w:rsid w:val="0009370E"/>
    <w:rsid w:val="0009495E"/>
    <w:rsid w:val="00094AC7"/>
    <w:rsid w:val="0009524C"/>
    <w:rsid w:val="00096018"/>
    <w:rsid w:val="000966D3"/>
    <w:rsid w:val="00096F4B"/>
    <w:rsid w:val="00097171"/>
    <w:rsid w:val="00097A39"/>
    <w:rsid w:val="000A0241"/>
    <w:rsid w:val="000A067C"/>
    <w:rsid w:val="000A18F9"/>
    <w:rsid w:val="000A1ACF"/>
    <w:rsid w:val="000A1DA3"/>
    <w:rsid w:val="000A23A7"/>
    <w:rsid w:val="000A2781"/>
    <w:rsid w:val="000A2B3F"/>
    <w:rsid w:val="000A2DF4"/>
    <w:rsid w:val="000A3708"/>
    <w:rsid w:val="000A401B"/>
    <w:rsid w:val="000A500C"/>
    <w:rsid w:val="000A72A3"/>
    <w:rsid w:val="000A764E"/>
    <w:rsid w:val="000A76A5"/>
    <w:rsid w:val="000A77E1"/>
    <w:rsid w:val="000A7998"/>
    <w:rsid w:val="000A7B42"/>
    <w:rsid w:val="000A7B89"/>
    <w:rsid w:val="000B1A05"/>
    <w:rsid w:val="000B1C1C"/>
    <w:rsid w:val="000B1FDF"/>
    <w:rsid w:val="000B403E"/>
    <w:rsid w:val="000B40C6"/>
    <w:rsid w:val="000B40FE"/>
    <w:rsid w:val="000B4412"/>
    <w:rsid w:val="000B4A27"/>
    <w:rsid w:val="000B51DE"/>
    <w:rsid w:val="000B5488"/>
    <w:rsid w:val="000B55C8"/>
    <w:rsid w:val="000B565E"/>
    <w:rsid w:val="000B5C18"/>
    <w:rsid w:val="000B601E"/>
    <w:rsid w:val="000B659F"/>
    <w:rsid w:val="000B6A75"/>
    <w:rsid w:val="000B6E6F"/>
    <w:rsid w:val="000B73D1"/>
    <w:rsid w:val="000B7C62"/>
    <w:rsid w:val="000C0F44"/>
    <w:rsid w:val="000C14FB"/>
    <w:rsid w:val="000C241F"/>
    <w:rsid w:val="000C2E89"/>
    <w:rsid w:val="000C307E"/>
    <w:rsid w:val="000C34D2"/>
    <w:rsid w:val="000C3B05"/>
    <w:rsid w:val="000C5934"/>
    <w:rsid w:val="000C6162"/>
    <w:rsid w:val="000C676C"/>
    <w:rsid w:val="000C6A06"/>
    <w:rsid w:val="000C6BDE"/>
    <w:rsid w:val="000C6C13"/>
    <w:rsid w:val="000C6F42"/>
    <w:rsid w:val="000C77C4"/>
    <w:rsid w:val="000D004F"/>
    <w:rsid w:val="000D188C"/>
    <w:rsid w:val="000D347F"/>
    <w:rsid w:val="000D3F6C"/>
    <w:rsid w:val="000D4709"/>
    <w:rsid w:val="000D498C"/>
    <w:rsid w:val="000D4CDE"/>
    <w:rsid w:val="000D4EE1"/>
    <w:rsid w:val="000D5977"/>
    <w:rsid w:val="000D6A29"/>
    <w:rsid w:val="000D6ADA"/>
    <w:rsid w:val="000D709B"/>
    <w:rsid w:val="000D7C7F"/>
    <w:rsid w:val="000E0210"/>
    <w:rsid w:val="000E0619"/>
    <w:rsid w:val="000E0C29"/>
    <w:rsid w:val="000E132B"/>
    <w:rsid w:val="000E13AD"/>
    <w:rsid w:val="000E2AAC"/>
    <w:rsid w:val="000E3379"/>
    <w:rsid w:val="000E3A57"/>
    <w:rsid w:val="000E438C"/>
    <w:rsid w:val="000E56BE"/>
    <w:rsid w:val="000E6137"/>
    <w:rsid w:val="000E61C7"/>
    <w:rsid w:val="000E66B1"/>
    <w:rsid w:val="000E685D"/>
    <w:rsid w:val="000E7210"/>
    <w:rsid w:val="000E7355"/>
    <w:rsid w:val="000E73A0"/>
    <w:rsid w:val="000E74B3"/>
    <w:rsid w:val="000F0867"/>
    <w:rsid w:val="000F0974"/>
    <w:rsid w:val="000F0C59"/>
    <w:rsid w:val="000F13B0"/>
    <w:rsid w:val="000F1432"/>
    <w:rsid w:val="000F319F"/>
    <w:rsid w:val="000F474A"/>
    <w:rsid w:val="000F4849"/>
    <w:rsid w:val="000F5040"/>
    <w:rsid w:val="000F54E5"/>
    <w:rsid w:val="000F5E21"/>
    <w:rsid w:val="000F6669"/>
    <w:rsid w:val="000F6708"/>
    <w:rsid w:val="000F6725"/>
    <w:rsid w:val="000F783B"/>
    <w:rsid w:val="00100423"/>
    <w:rsid w:val="00100923"/>
    <w:rsid w:val="001013E8"/>
    <w:rsid w:val="00101B8C"/>
    <w:rsid w:val="00101D6B"/>
    <w:rsid w:val="001030CB"/>
    <w:rsid w:val="0010324E"/>
    <w:rsid w:val="001032F1"/>
    <w:rsid w:val="0010331F"/>
    <w:rsid w:val="00103648"/>
    <w:rsid w:val="00103D02"/>
    <w:rsid w:val="00104149"/>
    <w:rsid w:val="0010422A"/>
    <w:rsid w:val="001042F7"/>
    <w:rsid w:val="001044A9"/>
    <w:rsid w:val="001048EB"/>
    <w:rsid w:val="00104DD7"/>
    <w:rsid w:val="00104FA5"/>
    <w:rsid w:val="00105685"/>
    <w:rsid w:val="00105823"/>
    <w:rsid w:val="00105FAB"/>
    <w:rsid w:val="0010604A"/>
    <w:rsid w:val="001065EB"/>
    <w:rsid w:val="001105FE"/>
    <w:rsid w:val="00110890"/>
    <w:rsid w:val="001111EA"/>
    <w:rsid w:val="001113FA"/>
    <w:rsid w:val="00111ADD"/>
    <w:rsid w:val="00113016"/>
    <w:rsid w:val="0011302C"/>
    <w:rsid w:val="00113CA6"/>
    <w:rsid w:val="00113F08"/>
    <w:rsid w:val="00114025"/>
    <w:rsid w:val="00114A5B"/>
    <w:rsid w:val="00116D5C"/>
    <w:rsid w:val="00117134"/>
    <w:rsid w:val="00120248"/>
    <w:rsid w:val="001202FC"/>
    <w:rsid w:val="00120838"/>
    <w:rsid w:val="0012101B"/>
    <w:rsid w:val="0012184D"/>
    <w:rsid w:val="001225C4"/>
    <w:rsid w:val="001226B5"/>
    <w:rsid w:val="001236C0"/>
    <w:rsid w:val="001237CF"/>
    <w:rsid w:val="001239D6"/>
    <w:rsid w:val="00123C97"/>
    <w:rsid w:val="00124576"/>
    <w:rsid w:val="0012478A"/>
    <w:rsid w:val="00124BDF"/>
    <w:rsid w:val="00124C95"/>
    <w:rsid w:val="00124FC6"/>
    <w:rsid w:val="0012508E"/>
    <w:rsid w:val="00125BD8"/>
    <w:rsid w:val="00125BF1"/>
    <w:rsid w:val="00125E6E"/>
    <w:rsid w:val="0012626F"/>
    <w:rsid w:val="00126528"/>
    <w:rsid w:val="00126A07"/>
    <w:rsid w:val="001275AC"/>
    <w:rsid w:val="00127AEA"/>
    <w:rsid w:val="00127FE0"/>
    <w:rsid w:val="00130953"/>
    <w:rsid w:val="00131C51"/>
    <w:rsid w:val="00132087"/>
    <w:rsid w:val="001322DF"/>
    <w:rsid w:val="0013290D"/>
    <w:rsid w:val="00133EFB"/>
    <w:rsid w:val="001349D7"/>
    <w:rsid w:val="00134B83"/>
    <w:rsid w:val="001353A5"/>
    <w:rsid w:val="00135907"/>
    <w:rsid w:val="001361A4"/>
    <w:rsid w:val="0014124C"/>
    <w:rsid w:val="00142C48"/>
    <w:rsid w:val="00143A9B"/>
    <w:rsid w:val="00144F4C"/>
    <w:rsid w:val="00145631"/>
    <w:rsid w:val="0014563B"/>
    <w:rsid w:val="00146175"/>
    <w:rsid w:val="0014634B"/>
    <w:rsid w:val="001464D3"/>
    <w:rsid w:val="001464FF"/>
    <w:rsid w:val="00146E63"/>
    <w:rsid w:val="00147541"/>
    <w:rsid w:val="0014767C"/>
    <w:rsid w:val="001476D4"/>
    <w:rsid w:val="001500A3"/>
    <w:rsid w:val="0015036E"/>
    <w:rsid w:val="00150486"/>
    <w:rsid w:val="00150B61"/>
    <w:rsid w:val="00150F35"/>
    <w:rsid w:val="001512AF"/>
    <w:rsid w:val="0015153C"/>
    <w:rsid w:val="00153BCE"/>
    <w:rsid w:val="00153C7F"/>
    <w:rsid w:val="00153E1B"/>
    <w:rsid w:val="00154434"/>
    <w:rsid w:val="00154544"/>
    <w:rsid w:val="00154569"/>
    <w:rsid w:val="0015538C"/>
    <w:rsid w:val="001553B4"/>
    <w:rsid w:val="00155865"/>
    <w:rsid w:val="00155FD3"/>
    <w:rsid w:val="0015647B"/>
    <w:rsid w:val="0015666E"/>
    <w:rsid w:val="00156D2F"/>
    <w:rsid w:val="00156E7C"/>
    <w:rsid w:val="00157357"/>
    <w:rsid w:val="001604AF"/>
    <w:rsid w:val="0016072A"/>
    <w:rsid w:val="00160C0E"/>
    <w:rsid w:val="00160CCB"/>
    <w:rsid w:val="001612B7"/>
    <w:rsid w:val="00161D5D"/>
    <w:rsid w:val="00162373"/>
    <w:rsid w:val="00162AB3"/>
    <w:rsid w:val="0016317E"/>
    <w:rsid w:val="001631B7"/>
    <w:rsid w:val="001635C6"/>
    <w:rsid w:val="00163F5F"/>
    <w:rsid w:val="001641E5"/>
    <w:rsid w:val="00165625"/>
    <w:rsid w:val="001658BD"/>
    <w:rsid w:val="00166040"/>
    <w:rsid w:val="0016644A"/>
    <w:rsid w:val="001664E5"/>
    <w:rsid w:val="00166879"/>
    <w:rsid w:val="00166BF7"/>
    <w:rsid w:val="0016708C"/>
    <w:rsid w:val="001678C8"/>
    <w:rsid w:val="001711A5"/>
    <w:rsid w:val="00171647"/>
    <w:rsid w:val="00171E78"/>
    <w:rsid w:val="00172071"/>
    <w:rsid w:val="001731AA"/>
    <w:rsid w:val="0017355C"/>
    <w:rsid w:val="00173D9D"/>
    <w:rsid w:val="00174010"/>
    <w:rsid w:val="0017413D"/>
    <w:rsid w:val="00174C6A"/>
    <w:rsid w:val="001756A3"/>
    <w:rsid w:val="00175907"/>
    <w:rsid w:val="00175BB5"/>
    <w:rsid w:val="00177AC2"/>
    <w:rsid w:val="001806A6"/>
    <w:rsid w:val="00180865"/>
    <w:rsid w:val="00180BAF"/>
    <w:rsid w:val="00181ED5"/>
    <w:rsid w:val="00182288"/>
    <w:rsid w:val="0018240E"/>
    <w:rsid w:val="0018290B"/>
    <w:rsid w:val="00182C1E"/>
    <w:rsid w:val="00182C4E"/>
    <w:rsid w:val="00182E6A"/>
    <w:rsid w:val="00183895"/>
    <w:rsid w:val="001847E5"/>
    <w:rsid w:val="0018627E"/>
    <w:rsid w:val="0018661C"/>
    <w:rsid w:val="0018734C"/>
    <w:rsid w:val="0018760D"/>
    <w:rsid w:val="00187E96"/>
    <w:rsid w:val="001903A7"/>
    <w:rsid w:val="001905C9"/>
    <w:rsid w:val="001906C6"/>
    <w:rsid w:val="001906E4"/>
    <w:rsid w:val="001910AB"/>
    <w:rsid w:val="00191E4D"/>
    <w:rsid w:val="00191F4F"/>
    <w:rsid w:val="00192782"/>
    <w:rsid w:val="0019327F"/>
    <w:rsid w:val="00193EBC"/>
    <w:rsid w:val="001942F4"/>
    <w:rsid w:val="00194DF6"/>
    <w:rsid w:val="001953DC"/>
    <w:rsid w:val="00195624"/>
    <w:rsid w:val="00196582"/>
    <w:rsid w:val="001967C8"/>
    <w:rsid w:val="0019683A"/>
    <w:rsid w:val="001968DC"/>
    <w:rsid w:val="00196E04"/>
    <w:rsid w:val="00196F40"/>
    <w:rsid w:val="00196FC1"/>
    <w:rsid w:val="00197801"/>
    <w:rsid w:val="001A0A5A"/>
    <w:rsid w:val="001A118C"/>
    <w:rsid w:val="001A1C52"/>
    <w:rsid w:val="001A20B7"/>
    <w:rsid w:val="001A2194"/>
    <w:rsid w:val="001A26EE"/>
    <w:rsid w:val="001A33E6"/>
    <w:rsid w:val="001A3D70"/>
    <w:rsid w:val="001A4BE3"/>
    <w:rsid w:val="001A5760"/>
    <w:rsid w:val="001A7691"/>
    <w:rsid w:val="001A78DF"/>
    <w:rsid w:val="001A7EC8"/>
    <w:rsid w:val="001B03B9"/>
    <w:rsid w:val="001B0A60"/>
    <w:rsid w:val="001B1AFB"/>
    <w:rsid w:val="001B1C04"/>
    <w:rsid w:val="001B21AB"/>
    <w:rsid w:val="001B24D8"/>
    <w:rsid w:val="001B29B7"/>
    <w:rsid w:val="001B301B"/>
    <w:rsid w:val="001B50BF"/>
    <w:rsid w:val="001B5376"/>
    <w:rsid w:val="001B5A0E"/>
    <w:rsid w:val="001B5EC4"/>
    <w:rsid w:val="001B6360"/>
    <w:rsid w:val="001B765F"/>
    <w:rsid w:val="001B798D"/>
    <w:rsid w:val="001B7A0F"/>
    <w:rsid w:val="001B7A51"/>
    <w:rsid w:val="001C22A2"/>
    <w:rsid w:val="001C256F"/>
    <w:rsid w:val="001C34E3"/>
    <w:rsid w:val="001C49BA"/>
    <w:rsid w:val="001C4A19"/>
    <w:rsid w:val="001C5031"/>
    <w:rsid w:val="001C6FF2"/>
    <w:rsid w:val="001D08EB"/>
    <w:rsid w:val="001D0D46"/>
    <w:rsid w:val="001D0E50"/>
    <w:rsid w:val="001D0ECD"/>
    <w:rsid w:val="001D0F6C"/>
    <w:rsid w:val="001D17AF"/>
    <w:rsid w:val="001D1886"/>
    <w:rsid w:val="001D2399"/>
    <w:rsid w:val="001D2445"/>
    <w:rsid w:val="001D26AC"/>
    <w:rsid w:val="001D3386"/>
    <w:rsid w:val="001D3471"/>
    <w:rsid w:val="001D3606"/>
    <w:rsid w:val="001D3681"/>
    <w:rsid w:val="001D39A7"/>
    <w:rsid w:val="001D4A6B"/>
    <w:rsid w:val="001D4D36"/>
    <w:rsid w:val="001D4F3B"/>
    <w:rsid w:val="001D51C4"/>
    <w:rsid w:val="001D5EC2"/>
    <w:rsid w:val="001D6920"/>
    <w:rsid w:val="001D6D6F"/>
    <w:rsid w:val="001D73D7"/>
    <w:rsid w:val="001D7466"/>
    <w:rsid w:val="001E065D"/>
    <w:rsid w:val="001E1632"/>
    <w:rsid w:val="001E17F2"/>
    <w:rsid w:val="001E1978"/>
    <w:rsid w:val="001E1C3B"/>
    <w:rsid w:val="001E24AE"/>
    <w:rsid w:val="001E2667"/>
    <w:rsid w:val="001E28E0"/>
    <w:rsid w:val="001E5025"/>
    <w:rsid w:val="001E5D6C"/>
    <w:rsid w:val="001E6176"/>
    <w:rsid w:val="001E684C"/>
    <w:rsid w:val="001E69E7"/>
    <w:rsid w:val="001E6EA7"/>
    <w:rsid w:val="001E753B"/>
    <w:rsid w:val="001F074B"/>
    <w:rsid w:val="001F122E"/>
    <w:rsid w:val="001F131B"/>
    <w:rsid w:val="001F364E"/>
    <w:rsid w:val="001F3665"/>
    <w:rsid w:val="001F39C6"/>
    <w:rsid w:val="001F4E86"/>
    <w:rsid w:val="001F5E5E"/>
    <w:rsid w:val="001F653F"/>
    <w:rsid w:val="001F73DF"/>
    <w:rsid w:val="001F74E1"/>
    <w:rsid w:val="001F7D3F"/>
    <w:rsid w:val="001F7E7A"/>
    <w:rsid w:val="00200AD6"/>
    <w:rsid w:val="00200BDB"/>
    <w:rsid w:val="002019AF"/>
    <w:rsid w:val="00203295"/>
    <w:rsid w:val="002035F3"/>
    <w:rsid w:val="00203E7A"/>
    <w:rsid w:val="002041DC"/>
    <w:rsid w:val="002041EC"/>
    <w:rsid w:val="00204D20"/>
    <w:rsid w:val="00204DFA"/>
    <w:rsid w:val="0020566F"/>
    <w:rsid w:val="0020592A"/>
    <w:rsid w:val="00205C4C"/>
    <w:rsid w:val="00206619"/>
    <w:rsid w:val="00206676"/>
    <w:rsid w:val="00206775"/>
    <w:rsid w:val="002079C9"/>
    <w:rsid w:val="00207CAC"/>
    <w:rsid w:val="00210096"/>
    <w:rsid w:val="00210226"/>
    <w:rsid w:val="00210EE5"/>
    <w:rsid w:val="00211F56"/>
    <w:rsid w:val="00212C5F"/>
    <w:rsid w:val="00212CB6"/>
    <w:rsid w:val="00213019"/>
    <w:rsid w:val="00213059"/>
    <w:rsid w:val="00213748"/>
    <w:rsid w:val="00213799"/>
    <w:rsid w:val="00213DD7"/>
    <w:rsid w:val="0021492E"/>
    <w:rsid w:val="0021593A"/>
    <w:rsid w:val="00215F47"/>
    <w:rsid w:val="002162FF"/>
    <w:rsid w:val="0021653F"/>
    <w:rsid w:val="002175C2"/>
    <w:rsid w:val="00217900"/>
    <w:rsid w:val="00217B16"/>
    <w:rsid w:val="00217D7A"/>
    <w:rsid w:val="00220216"/>
    <w:rsid w:val="002204D9"/>
    <w:rsid w:val="002206E0"/>
    <w:rsid w:val="00220B1B"/>
    <w:rsid w:val="00220DAC"/>
    <w:rsid w:val="00220F13"/>
    <w:rsid w:val="00221058"/>
    <w:rsid w:val="00222003"/>
    <w:rsid w:val="0022227D"/>
    <w:rsid w:val="002228B1"/>
    <w:rsid w:val="00222AFA"/>
    <w:rsid w:val="00223DAF"/>
    <w:rsid w:val="00223F96"/>
    <w:rsid w:val="0022409A"/>
    <w:rsid w:val="002254E9"/>
    <w:rsid w:val="00226728"/>
    <w:rsid w:val="0022673F"/>
    <w:rsid w:val="002270A7"/>
    <w:rsid w:val="00227D3C"/>
    <w:rsid w:val="002302CA"/>
    <w:rsid w:val="00230DD3"/>
    <w:rsid w:val="00232B1F"/>
    <w:rsid w:val="00235477"/>
    <w:rsid w:val="00235F32"/>
    <w:rsid w:val="0023617F"/>
    <w:rsid w:val="002369D7"/>
    <w:rsid w:val="0023751D"/>
    <w:rsid w:val="00240240"/>
    <w:rsid w:val="00240242"/>
    <w:rsid w:val="00240D8D"/>
    <w:rsid w:val="00241163"/>
    <w:rsid w:val="00241530"/>
    <w:rsid w:val="00242D17"/>
    <w:rsid w:val="002431DF"/>
    <w:rsid w:val="00243832"/>
    <w:rsid w:val="00243AFE"/>
    <w:rsid w:val="00243BFE"/>
    <w:rsid w:val="00243DAB"/>
    <w:rsid w:val="0024466C"/>
    <w:rsid w:val="00244BCA"/>
    <w:rsid w:val="00245545"/>
    <w:rsid w:val="00245685"/>
    <w:rsid w:val="00245921"/>
    <w:rsid w:val="00245DAE"/>
    <w:rsid w:val="00245EE1"/>
    <w:rsid w:val="002470D3"/>
    <w:rsid w:val="002471D0"/>
    <w:rsid w:val="00247DF1"/>
    <w:rsid w:val="002500D8"/>
    <w:rsid w:val="00251445"/>
    <w:rsid w:val="00251682"/>
    <w:rsid w:val="0025175F"/>
    <w:rsid w:val="00251AA5"/>
    <w:rsid w:val="00252720"/>
    <w:rsid w:val="00252761"/>
    <w:rsid w:val="00252BE2"/>
    <w:rsid w:val="00252D3B"/>
    <w:rsid w:val="00253739"/>
    <w:rsid w:val="00253AE6"/>
    <w:rsid w:val="0025464F"/>
    <w:rsid w:val="002547BE"/>
    <w:rsid w:val="002547FF"/>
    <w:rsid w:val="0025482D"/>
    <w:rsid w:val="00254D2B"/>
    <w:rsid w:val="00254D8C"/>
    <w:rsid w:val="00254E71"/>
    <w:rsid w:val="00255AB6"/>
    <w:rsid w:val="00255C81"/>
    <w:rsid w:val="00255DD4"/>
    <w:rsid w:val="00255E4D"/>
    <w:rsid w:val="00256E8C"/>
    <w:rsid w:val="00256F49"/>
    <w:rsid w:val="002578BE"/>
    <w:rsid w:val="00257F11"/>
    <w:rsid w:val="00260344"/>
    <w:rsid w:val="00260D1E"/>
    <w:rsid w:val="00261EDD"/>
    <w:rsid w:val="00261FE5"/>
    <w:rsid w:val="002626D7"/>
    <w:rsid w:val="00262B42"/>
    <w:rsid w:val="00263892"/>
    <w:rsid w:val="00264104"/>
    <w:rsid w:val="00265844"/>
    <w:rsid w:val="00266281"/>
    <w:rsid w:val="00266AA1"/>
    <w:rsid w:val="00266B0B"/>
    <w:rsid w:val="002716E6"/>
    <w:rsid w:val="0027404F"/>
    <w:rsid w:val="00274405"/>
    <w:rsid w:val="0027464B"/>
    <w:rsid w:val="002755C6"/>
    <w:rsid w:val="00275D11"/>
    <w:rsid w:val="002766E4"/>
    <w:rsid w:val="0027731D"/>
    <w:rsid w:val="00277808"/>
    <w:rsid w:val="00277A6A"/>
    <w:rsid w:val="0028023D"/>
    <w:rsid w:val="002804B6"/>
    <w:rsid w:val="00280E23"/>
    <w:rsid w:val="0028192D"/>
    <w:rsid w:val="00282B1F"/>
    <w:rsid w:val="00282EDD"/>
    <w:rsid w:val="002832F7"/>
    <w:rsid w:val="002833F9"/>
    <w:rsid w:val="00283499"/>
    <w:rsid w:val="00283668"/>
    <w:rsid w:val="002837F0"/>
    <w:rsid w:val="00284B3F"/>
    <w:rsid w:val="00285913"/>
    <w:rsid w:val="00285949"/>
    <w:rsid w:val="00286599"/>
    <w:rsid w:val="00286640"/>
    <w:rsid w:val="00286643"/>
    <w:rsid w:val="00286F72"/>
    <w:rsid w:val="00287042"/>
    <w:rsid w:val="00287B12"/>
    <w:rsid w:val="00291022"/>
    <w:rsid w:val="0029109D"/>
    <w:rsid w:val="00292249"/>
    <w:rsid w:val="0029276B"/>
    <w:rsid w:val="00293033"/>
    <w:rsid w:val="00293451"/>
    <w:rsid w:val="00293D2D"/>
    <w:rsid w:val="00294A38"/>
    <w:rsid w:val="00294B41"/>
    <w:rsid w:val="00294E84"/>
    <w:rsid w:val="00295419"/>
    <w:rsid w:val="00296B8A"/>
    <w:rsid w:val="00297077"/>
    <w:rsid w:val="002A0739"/>
    <w:rsid w:val="002A0A77"/>
    <w:rsid w:val="002A0CAB"/>
    <w:rsid w:val="002A1EC4"/>
    <w:rsid w:val="002A23B8"/>
    <w:rsid w:val="002A2B49"/>
    <w:rsid w:val="002A2E36"/>
    <w:rsid w:val="002A3165"/>
    <w:rsid w:val="002A381A"/>
    <w:rsid w:val="002A38F4"/>
    <w:rsid w:val="002A4B14"/>
    <w:rsid w:val="002A4F5A"/>
    <w:rsid w:val="002A58B5"/>
    <w:rsid w:val="002A650C"/>
    <w:rsid w:val="002A699E"/>
    <w:rsid w:val="002A6AD9"/>
    <w:rsid w:val="002A6BCD"/>
    <w:rsid w:val="002A705F"/>
    <w:rsid w:val="002A7739"/>
    <w:rsid w:val="002B0D87"/>
    <w:rsid w:val="002B22FE"/>
    <w:rsid w:val="002B37C2"/>
    <w:rsid w:val="002B3EB5"/>
    <w:rsid w:val="002B49CA"/>
    <w:rsid w:val="002B4AD5"/>
    <w:rsid w:val="002B4BDF"/>
    <w:rsid w:val="002B5501"/>
    <w:rsid w:val="002B556B"/>
    <w:rsid w:val="002B6688"/>
    <w:rsid w:val="002B676B"/>
    <w:rsid w:val="002B6C0B"/>
    <w:rsid w:val="002B6C26"/>
    <w:rsid w:val="002B6CA7"/>
    <w:rsid w:val="002B7405"/>
    <w:rsid w:val="002B788A"/>
    <w:rsid w:val="002C01F2"/>
    <w:rsid w:val="002C085F"/>
    <w:rsid w:val="002C101F"/>
    <w:rsid w:val="002C17A5"/>
    <w:rsid w:val="002C251E"/>
    <w:rsid w:val="002C3E00"/>
    <w:rsid w:val="002C42F4"/>
    <w:rsid w:val="002C4627"/>
    <w:rsid w:val="002C4A22"/>
    <w:rsid w:val="002C50EB"/>
    <w:rsid w:val="002C56C6"/>
    <w:rsid w:val="002C5AEB"/>
    <w:rsid w:val="002C5D43"/>
    <w:rsid w:val="002C5E66"/>
    <w:rsid w:val="002C5FB3"/>
    <w:rsid w:val="002C6DD1"/>
    <w:rsid w:val="002C7E04"/>
    <w:rsid w:val="002D0112"/>
    <w:rsid w:val="002D0422"/>
    <w:rsid w:val="002D05BC"/>
    <w:rsid w:val="002D0F74"/>
    <w:rsid w:val="002D1B3C"/>
    <w:rsid w:val="002D1D0B"/>
    <w:rsid w:val="002D2120"/>
    <w:rsid w:val="002D2217"/>
    <w:rsid w:val="002D2330"/>
    <w:rsid w:val="002D242E"/>
    <w:rsid w:val="002D2555"/>
    <w:rsid w:val="002D2850"/>
    <w:rsid w:val="002D2B4E"/>
    <w:rsid w:val="002D2C20"/>
    <w:rsid w:val="002D2DA0"/>
    <w:rsid w:val="002D2F07"/>
    <w:rsid w:val="002D32E4"/>
    <w:rsid w:val="002D3A35"/>
    <w:rsid w:val="002D4A34"/>
    <w:rsid w:val="002D55ED"/>
    <w:rsid w:val="002D62E6"/>
    <w:rsid w:val="002D6A68"/>
    <w:rsid w:val="002D700F"/>
    <w:rsid w:val="002E026B"/>
    <w:rsid w:val="002E063B"/>
    <w:rsid w:val="002E1F12"/>
    <w:rsid w:val="002E26B8"/>
    <w:rsid w:val="002E33FF"/>
    <w:rsid w:val="002E3C03"/>
    <w:rsid w:val="002E4081"/>
    <w:rsid w:val="002E4384"/>
    <w:rsid w:val="002E4AC9"/>
    <w:rsid w:val="002E5803"/>
    <w:rsid w:val="002E6482"/>
    <w:rsid w:val="002E6888"/>
    <w:rsid w:val="002E71F8"/>
    <w:rsid w:val="002E7757"/>
    <w:rsid w:val="002F13FA"/>
    <w:rsid w:val="002F1512"/>
    <w:rsid w:val="002F2A98"/>
    <w:rsid w:val="002F3BAC"/>
    <w:rsid w:val="002F488D"/>
    <w:rsid w:val="002F67EF"/>
    <w:rsid w:val="002F69A6"/>
    <w:rsid w:val="002F6B80"/>
    <w:rsid w:val="002F6EEC"/>
    <w:rsid w:val="002F7A9E"/>
    <w:rsid w:val="002F7D72"/>
    <w:rsid w:val="002F7EBC"/>
    <w:rsid w:val="002F7FB7"/>
    <w:rsid w:val="00300668"/>
    <w:rsid w:val="003008A8"/>
    <w:rsid w:val="00301D7B"/>
    <w:rsid w:val="003025AF"/>
    <w:rsid w:val="00303440"/>
    <w:rsid w:val="003043BB"/>
    <w:rsid w:val="00304854"/>
    <w:rsid w:val="00304AAE"/>
    <w:rsid w:val="00305908"/>
    <w:rsid w:val="00305C88"/>
    <w:rsid w:val="00306168"/>
    <w:rsid w:val="0030622D"/>
    <w:rsid w:val="0030666E"/>
    <w:rsid w:val="00306848"/>
    <w:rsid w:val="0031029E"/>
    <w:rsid w:val="0031046B"/>
    <w:rsid w:val="00311102"/>
    <w:rsid w:val="003114BF"/>
    <w:rsid w:val="003137A0"/>
    <w:rsid w:val="0031393B"/>
    <w:rsid w:val="003139BA"/>
    <w:rsid w:val="00314247"/>
    <w:rsid w:val="00314A46"/>
    <w:rsid w:val="0031508A"/>
    <w:rsid w:val="00315407"/>
    <w:rsid w:val="003163DA"/>
    <w:rsid w:val="0031678E"/>
    <w:rsid w:val="00316B48"/>
    <w:rsid w:val="00317892"/>
    <w:rsid w:val="003201C0"/>
    <w:rsid w:val="003201EB"/>
    <w:rsid w:val="003204BB"/>
    <w:rsid w:val="003206C3"/>
    <w:rsid w:val="00320924"/>
    <w:rsid w:val="00320F8E"/>
    <w:rsid w:val="0032140F"/>
    <w:rsid w:val="00321D85"/>
    <w:rsid w:val="00323010"/>
    <w:rsid w:val="003242CE"/>
    <w:rsid w:val="00324C0E"/>
    <w:rsid w:val="00326E94"/>
    <w:rsid w:val="00327264"/>
    <w:rsid w:val="00327F36"/>
    <w:rsid w:val="003303E5"/>
    <w:rsid w:val="00331D61"/>
    <w:rsid w:val="00332182"/>
    <w:rsid w:val="0033299E"/>
    <w:rsid w:val="00332D05"/>
    <w:rsid w:val="003331D1"/>
    <w:rsid w:val="003337CF"/>
    <w:rsid w:val="00333DC7"/>
    <w:rsid w:val="003344C3"/>
    <w:rsid w:val="00334C5C"/>
    <w:rsid w:val="003358C0"/>
    <w:rsid w:val="003358DB"/>
    <w:rsid w:val="00336028"/>
    <w:rsid w:val="00336A5E"/>
    <w:rsid w:val="00336BD9"/>
    <w:rsid w:val="00337C33"/>
    <w:rsid w:val="003402AF"/>
    <w:rsid w:val="003406C2"/>
    <w:rsid w:val="003407DD"/>
    <w:rsid w:val="00340DA7"/>
    <w:rsid w:val="00341136"/>
    <w:rsid w:val="003411AC"/>
    <w:rsid w:val="00341372"/>
    <w:rsid w:val="00342127"/>
    <w:rsid w:val="00343235"/>
    <w:rsid w:val="003434CF"/>
    <w:rsid w:val="003436D7"/>
    <w:rsid w:val="0034394A"/>
    <w:rsid w:val="00343BD6"/>
    <w:rsid w:val="00343E37"/>
    <w:rsid w:val="0034425C"/>
    <w:rsid w:val="00344423"/>
    <w:rsid w:val="003444EE"/>
    <w:rsid w:val="00344887"/>
    <w:rsid w:val="0034508A"/>
    <w:rsid w:val="0034545C"/>
    <w:rsid w:val="00345AEC"/>
    <w:rsid w:val="00345C95"/>
    <w:rsid w:val="00346699"/>
    <w:rsid w:val="00346C87"/>
    <w:rsid w:val="00347423"/>
    <w:rsid w:val="00347B83"/>
    <w:rsid w:val="00347C65"/>
    <w:rsid w:val="00347C6C"/>
    <w:rsid w:val="00350000"/>
    <w:rsid w:val="00351312"/>
    <w:rsid w:val="00351974"/>
    <w:rsid w:val="003519C4"/>
    <w:rsid w:val="00351EFF"/>
    <w:rsid w:val="0035216F"/>
    <w:rsid w:val="00352620"/>
    <w:rsid w:val="0035368E"/>
    <w:rsid w:val="003538FB"/>
    <w:rsid w:val="00354426"/>
    <w:rsid w:val="00354E10"/>
    <w:rsid w:val="003559C4"/>
    <w:rsid w:val="0035692B"/>
    <w:rsid w:val="00357CB8"/>
    <w:rsid w:val="00357E7C"/>
    <w:rsid w:val="0036032C"/>
    <w:rsid w:val="0036261A"/>
    <w:rsid w:val="00362667"/>
    <w:rsid w:val="003626C1"/>
    <w:rsid w:val="00362D8C"/>
    <w:rsid w:val="00362E90"/>
    <w:rsid w:val="00362F44"/>
    <w:rsid w:val="00364273"/>
    <w:rsid w:val="003643AE"/>
    <w:rsid w:val="00364B2C"/>
    <w:rsid w:val="0036527D"/>
    <w:rsid w:val="0036552E"/>
    <w:rsid w:val="00365816"/>
    <w:rsid w:val="0036593B"/>
    <w:rsid w:val="00365B60"/>
    <w:rsid w:val="0036610A"/>
    <w:rsid w:val="00366AAE"/>
    <w:rsid w:val="00366C7A"/>
    <w:rsid w:val="00367882"/>
    <w:rsid w:val="00367F6D"/>
    <w:rsid w:val="00371A55"/>
    <w:rsid w:val="00372762"/>
    <w:rsid w:val="00372C93"/>
    <w:rsid w:val="00372FE6"/>
    <w:rsid w:val="003733C9"/>
    <w:rsid w:val="00373E95"/>
    <w:rsid w:val="003744FB"/>
    <w:rsid w:val="00374A09"/>
    <w:rsid w:val="00374B90"/>
    <w:rsid w:val="00374C6B"/>
    <w:rsid w:val="003752EB"/>
    <w:rsid w:val="003753B5"/>
    <w:rsid w:val="0037575D"/>
    <w:rsid w:val="00376567"/>
    <w:rsid w:val="00376BCB"/>
    <w:rsid w:val="00376BFD"/>
    <w:rsid w:val="00376D01"/>
    <w:rsid w:val="0037716C"/>
    <w:rsid w:val="003771E1"/>
    <w:rsid w:val="003772DA"/>
    <w:rsid w:val="00377F38"/>
    <w:rsid w:val="0038036A"/>
    <w:rsid w:val="003804AF"/>
    <w:rsid w:val="00380D39"/>
    <w:rsid w:val="00381D93"/>
    <w:rsid w:val="00383599"/>
    <w:rsid w:val="0038364E"/>
    <w:rsid w:val="00383CF8"/>
    <w:rsid w:val="003843C5"/>
    <w:rsid w:val="00384A7D"/>
    <w:rsid w:val="00384C32"/>
    <w:rsid w:val="00384F40"/>
    <w:rsid w:val="00385990"/>
    <w:rsid w:val="0038685F"/>
    <w:rsid w:val="00386C11"/>
    <w:rsid w:val="0038767D"/>
    <w:rsid w:val="003876FE"/>
    <w:rsid w:val="00390810"/>
    <w:rsid w:val="003915A5"/>
    <w:rsid w:val="00391796"/>
    <w:rsid w:val="003918B9"/>
    <w:rsid w:val="003920C3"/>
    <w:rsid w:val="00393351"/>
    <w:rsid w:val="00393410"/>
    <w:rsid w:val="003934B3"/>
    <w:rsid w:val="00393B85"/>
    <w:rsid w:val="00393D8A"/>
    <w:rsid w:val="003940AB"/>
    <w:rsid w:val="00394B58"/>
    <w:rsid w:val="0039544E"/>
    <w:rsid w:val="0039549D"/>
    <w:rsid w:val="00395659"/>
    <w:rsid w:val="0039567B"/>
    <w:rsid w:val="003956CE"/>
    <w:rsid w:val="003956E4"/>
    <w:rsid w:val="00395982"/>
    <w:rsid w:val="00396F80"/>
    <w:rsid w:val="00397AB3"/>
    <w:rsid w:val="00397AB9"/>
    <w:rsid w:val="00397BB1"/>
    <w:rsid w:val="00397EB0"/>
    <w:rsid w:val="003A0A84"/>
    <w:rsid w:val="003A1CDF"/>
    <w:rsid w:val="003A1F11"/>
    <w:rsid w:val="003A296E"/>
    <w:rsid w:val="003A2C30"/>
    <w:rsid w:val="003A31DC"/>
    <w:rsid w:val="003A3826"/>
    <w:rsid w:val="003A3E36"/>
    <w:rsid w:val="003A4913"/>
    <w:rsid w:val="003A4A72"/>
    <w:rsid w:val="003A4C6A"/>
    <w:rsid w:val="003A4D5F"/>
    <w:rsid w:val="003A4E2E"/>
    <w:rsid w:val="003A4E9E"/>
    <w:rsid w:val="003A57D5"/>
    <w:rsid w:val="003A600D"/>
    <w:rsid w:val="003A621C"/>
    <w:rsid w:val="003A65B3"/>
    <w:rsid w:val="003A738E"/>
    <w:rsid w:val="003A77B5"/>
    <w:rsid w:val="003A7E54"/>
    <w:rsid w:val="003B04C0"/>
    <w:rsid w:val="003B05A7"/>
    <w:rsid w:val="003B0870"/>
    <w:rsid w:val="003B1777"/>
    <w:rsid w:val="003B1EB8"/>
    <w:rsid w:val="003B3990"/>
    <w:rsid w:val="003B3BD4"/>
    <w:rsid w:val="003B3DBA"/>
    <w:rsid w:val="003B3E4A"/>
    <w:rsid w:val="003B417F"/>
    <w:rsid w:val="003B4354"/>
    <w:rsid w:val="003B4774"/>
    <w:rsid w:val="003B48F4"/>
    <w:rsid w:val="003B4C8E"/>
    <w:rsid w:val="003B4D66"/>
    <w:rsid w:val="003B54F9"/>
    <w:rsid w:val="003B5B1D"/>
    <w:rsid w:val="003B6623"/>
    <w:rsid w:val="003B6AF4"/>
    <w:rsid w:val="003B6B87"/>
    <w:rsid w:val="003B6CE7"/>
    <w:rsid w:val="003B78C8"/>
    <w:rsid w:val="003B7CE4"/>
    <w:rsid w:val="003C042D"/>
    <w:rsid w:val="003C09F9"/>
    <w:rsid w:val="003C0F27"/>
    <w:rsid w:val="003C109D"/>
    <w:rsid w:val="003C28B9"/>
    <w:rsid w:val="003C2A75"/>
    <w:rsid w:val="003C3AFD"/>
    <w:rsid w:val="003C46DE"/>
    <w:rsid w:val="003C487B"/>
    <w:rsid w:val="003C4B39"/>
    <w:rsid w:val="003C56A6"/>
    <w:rsid w:val="003C58A3"/>
    <w:rsid w:val="003C5979"/>
    <w:rsid w:val="003C5E4A"/>
    <w:rsid w:val="003C5F8C"/>
    <w:rsid w:val="003C69A3"/>
    <w:rsid w:val="003C6ED4"/>
    <w:rsid w:val="003C6F1F"/>
    <w:rsid w:val="003C6F64"/>
    <w:rsid w:val="003C7592"/>
    <w:rsid w:val="003C7954"/>
    <w:rsid w:val="003C7F5D"/>
    <w:rsid w:val="003C7F90"/>
    <w:rsid w:val="003D08C8"/>
    <w:rsid w:val="003D126A"/>
    <w:rsid w:val="003D13F1"/>
    <w:rsid w:val="003D201A"/>
    <w:rsid w:val="003D3199"/>
    <w:rsid w:val="003D39C5"/>
    <w:rsid w:val="003D3B3C"/>
    <w:rsid w:val="003D4A2B"/>
    <w:rsid w:val="003D51DA"/>
    <w:rsid w:val="003D5416"/>
    <w:rsid w:val="003D58E3"/>
    <w:rsid w:val="003D5B59"/>
    <w:rsid w:val="003D5F5D"/>
    <w:rsid w:val="003D6483"/>
    <w:rsid w:val="003D7446"/>
    <w:rsid w:val="003D7B9E"/>
    <w:rsid w:val="003E0205"/>
    <w:rsid w:val="003E0C82"/>
    <w:rsid w:val="003E1B71"/>
    <w:rsid w:val="003E29BC"/>
    <w:rsid w:val="003E39E3"/>
    <w:rsid w:val="003E3FA9"/>
    <w:rsid w:val="003E408C"/>
    <w:rsid w:val="003E44B9"/>
    <w:rsid w:val="003E5FA6"/>
    <w:rsid w:val="003E72C7"/>
    <w:rsid w:val="003E7421"/>
    <w:rsid w:val="003E7606"/>
    <w:rsid w:val="003E79CF"/>
    <w:rsid w:val="003E7A98"/>
    <w:rsid w:val="003F0B6F"/>
    <w:rsid w:val="003F0EC2"/>
    <w:rsid w:val="003F11E8"/>
    <w:rsid w:val="003F13B3"/>
    <w:rsid w:val="003F165B"/>
    <w:rsid w:val="003F21BF"/>
    <w:rsid w:val="003F298D"/>
    <w:rsid w:val="003F2D80"/>
    <w:rsid w:val="003F351F"/>
    <w:rsid w:val="003F392F"/>
    <w:rsid w:val="003F418E"/>
    <w:rsid w:val="003F4267"/>
    <w:rsid w:val="003F5844"/>
    <w:rsid w:val="003F5FD0"/>
    <w:rsid w:val="003F64CF"/>
    <w:rsid w:val="003F6C73"/>
    <w:rsid w:val="003F727A"/>
    <w:rsid w:val="003F7B09"/>
    <w:rsid w:val="0040049A"/>
    <w:rsid w:val="00400527"/>
    <w:rsid w:val="0040064C"/>
    <w:rsid w:val="00400BC7"/>
    <w:rsid w:val="00401A69"/>
    <w:rsid w:val="00401C1F"/>
    <w:rsid w:val="00401C83"/>
    <w:rsid w:val="00402434"/>
    <w:rsid w:val="00403126"/>
    <w:rsid w:val="004036B0"/>
    <w:rsid w:val="004038F8"/>
    <w:rsid w:val="0040471F"/>
    <w:rsid w:val="00405177"/>
    <w:rsid w:val="00405CE0"/>
    <w:rsid w:val="00405D85"/>
    <w:rsid w:val="00406086"/>
    <w:rsid w:val="004060F1"/>
    <w:rsid w:val="00406D4B"/>
    <w:rsid w:val="00407907"/>
    <w:rsid w:val="00410B77"/>
    <w:rsid w:val="00411A99"/>
    <w:rsid w:val="00412102"/>
    <w:rsid w:val="00413E25"/>
    <w:rsid w:val="00413E69"/>
    <w:rsid w:val="0041426D"/>
    <w:rsid w:val="00415504"/>
    <w:rsid w:val="004156C8"/>
    <w:rsid w:val="00415D7F"/>
    <w:rsid w:val="004172A2"/>
    <w:rsid w:val="00417368"/>
    <w:rsid w:val="00417954"/>
    <w:rsid w:val="004179C6"/>
    <w:rsid w:val="00417A6F"/>
    <w:rsid w:val="004202C0"/>
    <w:rsid w:val="00420620"/>
    <w:rsid w:val="00420680"/>
    <w:rsid w:val="0042265A"/>
    <w:rsid w:val="00422AD7"/>
    <w:rsid w:val="00422DF8"/>
    <w:rsid w:val="00423C87"/>
    <w:rsid w:val="0042439E"/>
    <w:rsid w:val="00424620"/>
    <w:rsid w:val="00424916"/>
    <w:rsid w:val="00426289"/>
    <w:rsid w:val="00426434"/>
    <w:rsid w:val="0042693C"/>
    <w:rsid w:val="00426BBB"/>
    <w:rsid w:val="00426CA8"/>
    <w:rsid w:val="00427095"/>
    <w:rsid w:val="00430252"/>
    <w:rsid w:val="00430A70"/>
    <w:rsid w:val="0043141D"/>
    <w:rsid w:val="0043149C"/>
    <w:rsid w:val="00431851"/>
    <w:rsid w:val="0043241B"/>
    <w:rsid w:val="00433ABB"/>
    <w:rsid w:val="00433B92"/>
    <w:rsid w:val="00434303"/>
    <w:rsid w:val="00434602"/>
    <w:rsid w:val="004351A4"/>
    <w:rsid w:val="004355F8"/>
    <w:rsid w:val="0043567B"/>
    <w:rsid w:val="0043653E"/>
    <w:rsid w:val="00436E9E"/>
    <w:rsid w:val="00437E2D"/>
    <w:rsid w:val="0044095A"/>
    <w:rsid w:val="00443B65"/>
    <w:rsid w:val="00444685"/>
    <w:rsid w:val="00444ACC"/>
    <w:rsid w:val="00444BD9"/>
    <w:rsid w:val="00444CFE"/>
    <w:rsid w:val="00445262"/>
    <w:rsid w:val="0044710D"/>
    <w:rsid w:val="004473A8"/>
    <w:rsid w:val="0045057B"/>
    <w:rsid w:val="00450D01"/>
    <w:rsid w:val="00450D1A"/>
    <w:rsid w:val="0045149D"/>
    <w:rsid w:val="00452330"/>
    <w:rsid w:val="004525AB"/>
    <w:rsid w:val="004527B5"/>
    <w:rsid w:val="00452AF8"/>
    <w:rsid w:val="00453731"/>
    <w:rsid w:val="0045392F"/>
    <w:rsid w:val="0045423E"/>
    <w:rsid w:val="00454676"/>
    <w:rsid w:val="00454993"/>
    <w:rsid w:val="00454CBA"/>
    <w:rsid w:val="004561F8"/>
    <w:rsid w:val="00456214"/>
    <w:rsid w:val="004565F1"/>
    <w:rsid w:val="00457D46"/>
    <w:rsid w:val="00460178"/>
    <w:rsid w:val="00460250"/>
    <w:rsid w:val="004602E2"/>
    <w:rsid w:val="00461D31"/>
    <w:rsid w:val="00461F3B"/>
    <w:rsid w:val="00461FC6"/>
    <w:rsid w:val="004621F2"/>
    <w:rsid w:val="00462486"/>
    <w:rsid w:val="004628A3"/>
    <w:rsid w:val="00463004"/>
    <w:rsid w:val="00463161"/>
    <w:rsid w:val="00464B14"/>
    <w:rsid w:val="00465C03"/>
    <w:rsid w:val="00466550"/>
    <w:rsid w:val="00466A65"/>
    <w:rsid w:val="00467078"/>
    <w:rsid w:val="00467B15"/>
    <w:rsid w:val="00467E4E"/>
    <w:rsid w:val="00467ED1"/>
    <w:rsid w:val="004709D1"/>
    <w:rsid w:val="004715E8"/>
    <w:rsid w:val="00471C1E"/>
    <w:rsid w:val="00472FA6"/>
    <w:rsid w:val="004731CB"/>
    <w:rsid w:val="004733F4"/>
    <w:rsid w:val="004737C8"/>
    <w:rsid w:val="00473C63"/>
    <w:rsid w:val="00474025"/>
    <w:rsid w:val="00474F2D"/>
    <w:rsid w:val="004754D7"/>
    <w:rsid w:val="0047612D"/>
    <w:rsid w:val="00480032"/>
    <w:rsid w:val="00480640"/>
    <w:rsid w:val="004825F7"/>
    <w:rsid w:val="0048269F"/>
    <w:rsid w:val="0048278D"/>
    <w:rsid w:val="0048317B"/>
    <w:rsid w:val="0048329A"/>
    <w:rsid w:val="004840BD"/>
    <w:rsid w:val="0048456A"/>
    <w:rsid w:val="00484729"/>
    <w:rsid w:val="00484CCA"/>
    <w:rsid w:val="0048600A"/>
    <w:rsid w:val="004861DA"/>
    <w:rsid w:val="004869A4"/>
    <w:rsid w:val="00486C64"/>
    <w:rsid w:val="004900E6"/>
    <w:rsid w:val="0049010D"/>
    <w:rsid w:val="0049127B"/>
    <w:rsid w:val="00491297"/>
    <w:rsid w:val="004918C9"/>
    <w:rsid w:val="0049244E"/>
    <w:rsid w:val="004930D0"/>
    <w:rsid w:val="0049322B"/>
    <w:rsid w:val="00494648"/>
    <w:rsid w:val="004948F4"/>
    <w:rsid w:val="00495DC6"/>
    <w:rsid w:val="00495F6F"/>
    <w:rsid w:val="004965DF"/>
    <w:rsid w:val="004970F6"/>
    <w:rsid w:val="00497264"/>
    <w:rsid w:val="00497A11"/>
    <w:rsid w:val="00497F97"/>
    <w:rsid w:val="004A07CF"/>
    <w:rsid w:val="004A0FB4"/>
    <w:rsid w:val="004A18C3"/>
    <w:rsid w:val="004A1DA9"/>
    <w:rsid w:val="004A2219"/>
    <w:rsid w:val="004A24B0"/>
    <w:rsid w:val="004A2774"/>
    <w:rsid w:val="004A3060"/>
    <w:rsid w:val="004A33D6"/>
    <w:rsid w:val="004A3CE9"/>
    <w:rsid w:val="004A4CAE"/>
    <w:rsid w:val="004A5595"/>
    <w:rsid w:val="004A57C7"/>
    <w:rsid w:val="004A5CB0"/>
    <w:rsid w:val="004A5F70"/>
    <w:rsid w:val="004A6D19"/>
    <w:rsid w:val="004A6DC2"/>
    <w:rsid w:val="004A6DE4"/>
    <w:rsid w:val="004A6F86"/>
    <w:rsid w:val="004B0FC7"/>
    <w:rsid w:val="004B14C3"/>
    <w:rsid w:val="004B162F"/>
    <w:rsid w:val="004B21F1"/>
    <w:rsid w:val="004B369B"/>
    <w:rsid w:val="004B4A9B"/>
    <w:rsid w:val="004B504B"/>
    <w:rsid w:val="004B59F7"/>
    <w:rsid w:val="004B5D58"/>
    <w:rsid w:val="004B5E80"/>
    <w:rsid w:val="004B6E43"/>
    <w:rsid w:val="004B7DF7"/>
    <w:rsid w:val="004C108F"/>
    <w:rsid w:val="004C1539"/>
    <w:rsid w:val="004C1C25"/>
    <w:rsid w:val="004C2222"/>
    <w:rsid w:val="004C2FD2"/>
    <w:rsid w:val="004C3FCC"/>
    <w:rsid w:val="004C43E6"/>
    <w:rsid w:val="004C4588"/>
    <w:rsid w:val="004C55A5"/>
    <w:rsid w:val="004C5C31"/>
    <w:rsid w:val="004C6665"/>
    <w:rsid w:val="004C7064"/>
    <w:rsid w:val="004C7ADC"/>
    <w:rsid w:val="004D0C24"/>
    <w:rsid w:val="004D145F"/>
    <w:rsid w:val="004D1594"/>
    <w:rsid w:val="004D1DB0"/>
    <w:rsid w:val="004D20DB"/>
    <w:rsid w:val="004D2E87"/>
    <w:rsid w:val="004D3F5F"/>
    <w:rsid w:val="004D414B"/>
    <w:rsid w:val="004D54B0"/>
    <w:rsid w:val="004D54E6"/>
    <w:rsid w:val="004D5FA9"/>
    <w:rsid w:val="004D62CF"/>
    <w:rsid w:val="004D65B1"/>
    <w:rsid w:val="004D687F"/>
    <w:rsid w:val="004D7A98"/>
    <w:rsid w:val="004E06E1"/>
    <w:rsid w:val="004E18EA"/>
    <w:rsid w:val="004E1AF2"/>
    <w:rsid w:val="004E262E"/>
    <w:rsid w:val="004E2F4D"/>
    <w:rsid w:val="004E30F3"/>
    <w:rsid w:val="004E34F1"/>
    <w:rsid w:val="004E36D5"/>
    <w:rsid w:val="004E3B07"/>
    <w:rsid w:val="004E3EBF"/>
    <w:rsid w:val="004E43EE"/>
    <w:rsid w:val="004E53A1"/>
    <w:rsid w:val="004E53B2"/>
    <w:rsid w:val="004E55BE"/>
    <w:rsid w:val="004E55ED"/>
    <w:rsid w:val="004E5875"/>
    <w:rsid w:val="004E5999"/>
    <w:rsid w:val="004E5A34"/>
    <w:rsid w:val="004E70CD"/>
    <w:rsid w:val="004E7649"/>
    <w:rsid w:val="004E77A3"/>
    <w:rsid w:val="004E7A41"/>
    <w:rsid w:val="004F04EB"/>
    <w:rsid w:val="004F05BE"/>
    <w:rsid w:val="004F0949"/>
    <w:rsid w:val="004F0ED2"/>
    <w:rsid w:val="004F1148"/>
    <w:rsid w:val="004F1749"/>
    <w:rsid w:val="004F226D"/>
    <w:rsid w:val="004F2301"/>
    <w:rsid w:val="004F289E"/>
    <w:rsid w:val="004F2A1C"/>
    <w:rsid w:val="004F2A8D"/>
    <w:rsid w:val="004F3511"/>
    <w:rsid w:val="004F3E6F"/>
    <w:rsid w:val="004F43C1"/>
    <w:rsid w:val="004F4AD3"/>
    <w:rsid w:val="004F543C"/>
    <w:rsid w:val="004F549A"/>
    <w:rsid w:val="004F5932"/>
    <w:rsid w:val="004F5BD3"/>
    <w:rsid w:val="004F5F08"/>
    <w:rsid w:val="004F6298"/>
    <w:rsid w:val="004F6B32"/>
    <w:rsid w:val="004F6B6F"/>
    <w:rsid w:val="004F6BB8"/>
    <w:rsid w:val="004F7B79"/>
    <w:rsid w:val="005004D8"/>
    <w:rsid w:val="0050088A"/>
    <w:rsid w:val="005008C7"/>
    <w:rsid w:val="00500CD1"/>
    <w:rsid w:val="00502513"/>
    <w:rsid w:val="00504AF7"/>
    <w:rsid w:val="005052FE"/>
    <w:rsid w:val="00505DE0"/>
    <w:rsid w:val="00505DF0"/>
    <w:rsid w:val="00507BBE"/>
    <w:rsid w:val="00510B1C"/>
    <w:rsid w:val="00510BBE"/>
    <w:rsid w:val="00510BDD"/>
    <w:rsid w:val="00511195"/>
    <w:rsid w:val="0051165F"/>
    <w:rsid w:val="00511756"/>
    <w:rsid w:val="00511FD8"/>
    <w:rsid w:val="00513415"/>
    <w:rsid w:val="00513EA6"/>
    <w:rsid w:val="00514234"/>
    <w:rsid w:val="005143B0"/>
    <w:rsid w:val="0051476A"/>
    <w:rsid w:val="005147D9"/>
    <w:rsid w:val="00514F70"/>
    <w:rsid w:val="0051533A"/>
    <w:rsid w:val="0051577E"/>
    <w:rsid w:val="005160B8"/>
    <w:rsid w:val="0051768A"/>
    <w:rsid w:val="00520334"/>
    <w:rsid w:val="005204AF"/>
    <w:rsid w:val="005211DF"/>
    <w:rsid w:val="00521A26"/>
    <w:rsid w:val="00521A29"/>
    <w:rsid w:val="00521D0F"/>
    <w:rsid w:val="00521D7B"/>
    <w:rsid w:val="005234C2"/>
    <w:rsid w:val="0052509A"/>
    <w:rsid w:val="005253B8"/>
    <w:rsid w:val="00526EC8"/>
    <w:rsid w:val="00527B8D"/>
    <w:rsid w:val="0053003C"/>
    <w:rsid w:val="005303D6"/>
    <w:rsid w:val="005303FC"/>
    <w:rsid w:val="00530D78"/>
    <w:rsid w:val="0053144D"/>
    <w:rsid w:val="00531867"/>
    <w:rsid w:val="00531CA7"/>
    <w:rsid w:val="00532759"/>
    <w:rsid w:val="00532784"/>
    <w:rsid w:val="00532A15"/>
    <w:rsid w:val="005339CD"/>
    <w:rsid w:val="00534DD3"/>
    <w:rsid w:val="00535F6B"/>
    <w:rsid w:val="00536933"/>
    <w:rsid w:val="005372C3"/>
    <w:rsid w:val="0053739F"/>
    <w:rsid w:val="00537B78"/>
    <w:rsid w:val="00540379"/>
    <w:rsid w:val="005405C6"/>
    <w:rsid w:val="005408A8"/>
    <w:rsid w:val="00540E4E"/>
    <w:rsid w:val="00541629"/>
    <w:rsid w:val="00542B5B"/>
    <w:rsid w:val="00543148"/>
    <w:rsid w:val="00543693"/>
    <w:rsid w:val="0054397C"/>
    <w:rsid w:val="00543D5A"/>
    <w:rsid w:val="00543EFC"/>
    <w:rsid w:val="005444BD"/>
    <w:rsid w:val="005449AF"/>
    <w:rsid w:val="0054537D"/>
    <w:rsid w:val="0054539A"/>
    <w:rsid w:val="0054602B"/>
    <w:rsid w:val="00546B68"/>
    <w:rsid w:val="00546EE0"/>
    <w:rsid w:val="005477B9"/>
    <w:rsid w:val="00552659"/>
    <w:rsid w:val="005536FD"/>
    <w:rsid w:val="00553921"/>
    <w:rsid w:val="00555478"/>
    <w:rsid w:val="00555713"/>
    <w:rsid w:val="005559C9"/>
    <w:rsid w:val="00557295"/>
    <w:rsid w:val="00557B5A"/>
    <w:rsid w:val="005608E0"/>
    <w:rsid w:val="00560980"/>
    <w:rsid w:val="00560A13"/>
    <w:rsid w:val="00560A3A"/>
    <w:rsid w:val="00560ACC"/>
    <w:rsid w:val="00560D85"/>
    <w:rsid w:val="00560E1B"/>
    <w:rsid w:val="005614B2"/>
    <w:rsid w:val="0056164A"/>
    <w:rsid w:val="00561898"/>
    <w:rsid w:val="005622BC"/>
    <w:rsid w:val="005626CD"/>
    <w:rsid w:val="0056312E"/>
    <w:rsid w:val="00563625"/>
    <w:rsid w:val="0056443D"/>
    <w:rsid w:val="005655F4"/>
    <w:rsid w:val="00566CB8"/>
    <w:rsid w:val="00566F60"/>
    <w:rsid w:val="00567528"/>
    <w:rsid w:val="00570440"/>
    <w:rsid w:val="005704A4"/>
    <w:rsid w:val="00570D9A"/>
    <w:rsid w:val="00570E36"/>
    <w:rsid w:val="00571447"/>
    <w:rsid w:val="005723D7"/>
    <w:rsid w:val="00572638"/>
    <w:rsid w:val="00572EB4"/>
    <w:rsid w:val="00573017"/>
    <w:rsid w:val="0057354E"/>
    <w:rsid w:val="005747A1"/>
    <w:rsid w:val="0057527B"/>
    <w:rsid w:val="005756EB"/>
    <w:rsid w:val="0057574A"/>
    <w:rsid w:val="00576B1B"/>
    <w:rsid w:val="005771CE"/>
    <w:rsid w:val="00577391"/>
    <w:rsid w:val="00580888"/>
    <w:rsid w:val="005813DC"/>
    <w:rsid w:val="00582C06"/>
    <w:rsid w:val="00582F2E"/>
    <w:rsid w:val="00582FCB"/>
    <w:rsid w:val="00583301"/>
    <w:rsid w:val="00583421"/>
    <w:rsid w:val="00583484"/>
    <w:rsid w:val="00583494"/>
    <w:rsid w:val="005837E2"/>
    <w:rsid w:val="00583CB9"/>
    <w:rsid w:val="00583FD3"/>
    <w:rsid w:val="005848FB"/>
    <w:rsid w:val="005855F2"/>
    <w:rsid w:val="00585F34"/>
    <w:rsid w:val="005872FF"/>
    <w:rsid w:val="00587660"/>
    <w:rsid w:val="00591148"/>
    <w:rsid w:val="00591215"/>
    <w:rsid w:val="005912F6"/>
    <w:rsid w:val="00591A2C"/>
    <w:rsid w:val="00592043"/>
    <w:rsid w:val="0059217C"/>
    <w:rsid w:val="0059258A"/>
    <w:rsid w:val="005929CC"/>
    <w:rsid w:val="00593CD2"/>
    <w:rsid w:val="00594934"/>
    <w:rsid w:val="00594DF8"/>
    <w:rsid w:val="005952A9"/>
    <w:rsid w:val="00595742"/>
    <w:rsid w:val="005958D2"/>
    <w:rsid w:val="00596842"/>
    <w:rsid w:val="00596D7A"/>
    <w:rsid w:val="00596E48"/>
    <w:rsid w:val="005974B1"/>
    <w:rsid w:val="005976CA"/>
    <w:rsid w:val="00597D65"/>
    <w:rsid w:val="005A0C58"/>
    <w:rsid w:val="005A1707"/>
    <w:rsid w:val="005A1897"/>
    <w:rsid w:val="005A1F2F"/>
    <w:rsid w:val="005A1F56"/>
    <w:rsid w:val="005A1F66"/>
    <w:rsid w:val="005A22EC"/>
    <w:rsid w:val="005A30F5"/>
    <w:rsid w:val="005A3249"/>
    <w:rsid w:val="005A3ECD"/>
    <w:rsid w:val="005A498B"/>
    <w:rsid w:val="005A49BC"/>
    <w:rsid w:val="005A4A44"/>
    <w:rsid w:val="005A5434"/>
    <w:rsid w:val="005A545B"/>
    <w:rsid w:val="005A55DF"/>
    <w:rsid w:val="005A57A8"/>
    <w:rsid w:val="005A5D7E"/>
    <w:rsid w:val="005A6069"/>
    <w:rsid w:val="005A607A"/>
    <w:rsid w:val="005A61D0"/>
    <w:rsid w:val="005A65DA"/>
    <w:rsid w:val="005A6AC3"/>
    <w:rsid w:val="005A6C47"/>
    <w:rsid w:val="005A6CDD"/>
    <w:rsid w:val="005A6D33"/>
    <w:rsid w:val="005A7B74"/>
    <w:rsid w:val="005A7E5C"/>
    <w:rsid w:val="005B1593"/>
    <w:rsid w:val="005B1843"/>
    <w:rsid w:val="005B19CF"/>
    <w:rsid w:val="005B1DF5"/>
    <w:rsid w:val="005B1EC4"/>
    <w:rsid w:val="005B1FAC"/>
    <w:rsid w:val="005B223C"/>
    <w:rsid w:val="005B2BE0"/>
    <w:rsid w:val="005B3341"/>
    <w:rsid w:val="005B36C7"/>
    <w:rsid w:val="005B40CA"/>
    <w:rsid w:val="005B4F6A"/>
    <w:rsid w:val="005B52F8"/>
    <w:rsid w:val="005B617C"/>
    <w:rsid w:val="005B6AD0"/>
    <w:rsid w:val="005B7187"/>
    <w:rsid w:val="005B753E"/>
    <w:rsid w:val="005B788F"/>
    <w:rsid w:val="005C0510"/>
    <w:rsid w:val="005C0667"/>
    <w:rsid w:val="005C1393"/>
    <w:rsid w:val="005C20FD"/>
    <w:rsid w:val="005C2157"/>
    <w:rsid w:val="005C2469"/>
    <w:rsid w:val="005C247A"/>
    <w:rsid w:val="005C25A4"/>
    <w:rsid w:val="005C28E9"/>
    <w:rsid w:val="005C2EB3"/>
    <w:rsid w:val="005C3031"/>
    <w:rsid w:val="005C3138"/>
    <w:rsid w:val="005C332A"/>
    <w:rsid w:val="005C3516"/>
    <w:rsid w:val="005C43DB"/>
    <w:rsid w:val="005C4828"/>
    <w:rsid w:val="005C4832"/>
    <w:rsid w:val="005C4DD7"/>
    <w:rsid w:val="005C4F51"/>
    <w:rsid w:val="005C5302"/>
    <w:rsid w:val="005C54C1"/>
    <w:rsid w:val="005C6D28"/>
    <w:rsid w:val="005C70F3"/>
    <w:rsid w:val="005C75F7"/>
    <w:rsid w:val="005C7E3D"/>
    <w:rsid w:val="005D04D1"/>
    <w:rsid w:val="005D08ED"/>
    <w:rsid w:val="005D0A97"/>
    <w:rsid w:val="005D1776"/>
    <w:rsid w:val="005D1AEA"/>
    <w:rsid w:val="005D1D54"/>
    <w:rsid w:val="005D201E"/>
    <w:rsid w:val="005D2E21"/>
    <w:rsid w:val="005D3C9F"/>
    <w:rsid w:val="005D44A2"/>
    <w:rsid w:val="005D5090"/>
    <w:rsid w:val="005D55A3"/>
    <w:rsid w:val="005D6593"/>
    <w:rsid w:val="005D6F13"/>
    <w:rsid w:val="005D7103"/>
    <w:rsid w:val="005D78E5"/>
    <w:rsid w:val="005D796D"/>
    <w:rsid w:val="005D7F3A"/>
    <w:rsid w:val="005E2020"/>
    <w:rsid w:val="005E2042"/>
    <w:rsid w:val="005E2113"/>
    <w:rsid w:val="005E232D"/>
    <w:rsid w:val="005E2676"/>
    <w:rsid w:val="005E2915"/>
    <w:rsid w:val="005E323B"/>
    <w:rsid w:val="005E459D"/>
    <w:rsid w:val="005E4E9D"/>
    <w:rsid w:val="005E56FB"/>
    <w:rsid w:val="005E5BF8"/>
    <w:rsid w:val="005E6C49"/>
    <w:rsid w:val="005E6D34"/>
    <w:rsid w:val="005F103E"/>
    <w:rsid w:val="005F15AE"/>
    <w:rsid w:val="005F30D0"/>
    <w:rsid w:val="005F336E"/>
    <w:rsid w:val="005F3627"/>
    <w:rsid w:val="005F3922"/>
    <w:rsid w:val="005F3AD4"/>
    <w:rsid w:val="005F41FB"/>
    <w:rsid w:val="005F4456"/>
    <w:rsid w:val="005F49F9"/>
    <w:rsid w:val="005F4E7D"/>
    <w:rsid w:val="005F504B"/>
    <w:rsid w:val="005F5488"/>
    <w:rsid w:val="005F5E94"/>
    <w:rsid w:val="005F7036"/>
    <w:rsid w:val="005F7171"/>
    <w:rsid w:val="0060067B"/>
    <w:rsid w:val="0060110D"/>
    <w:rsid w:val="0060186D"/>
    <w:rsid w:val="00602900"/>
    <w:rsid w:val="00602D9C"/>
    <w:rsid w:val="006032E7"/>
    <w:rsid w:val="006034D4"/>
    <w:rsid w:val="00603CBA"/>
    <w:rsid w:val="00603F83"/>
    <w:rsid w:val="0060423B"/>
    <w:rsid w:val="0060521E"/>
    <w:rsid w:val="0060556E"/>
    <w:rsid w:val="00606A21"/>
    <w:rsid w:val="00606B88"/>
    <w:rsid w:val="00607368"/>
    <w:rsid w:val="00607B68"/>
    <w:rsid w:val="00610242"/>
    <w:rsid w:val="006104FB"/>
    <w:rsid w:val="006109CD"/>
    <w:rsid w:val="00610CE5"/>
    <w:rsid w:val="00611EA7"/>
    <w:rsid w:val="0061223E"/>
    <w:rsid w:val="0061254C"/>
    <w:rsid w:val="006125AF"/>
    <w:rsid w:val="00612F2C"/>
    <w:rsid w:val="00613B92"/>
    <w:rsid w:val="006146AE"/>
    <w:rsid w:val="006146C4"/>
    <w:rsid w:val="0061490A"/>
    <w:rsid w:val="00614A79"/>
    <w:rsid w:val="006155F3"/>
    <w:rsid w:val="00615668"/>
    <w:rsid w:val="006156FA"/>
    <w:rsid w:val="00615737"/>
    <w:rsid w:val="00615FF1"/>
    <w:rsid w:val="0061610D"/>
    <w:rsid w:val="006167BB"/>
    <w:rsid w:val="006168F4"/>
    <w:rsid w:val="006204A9"/>
    <w:rsid w:val="006209A7"/>
    <w:rsid w:val="00620F79"/>
    <w:rsid w:val="00621A88"/>
    <w:rsid w:val="00621DFD"/>
    <w:rsid w:val="0062209A"/>
    <w:rsid w:val="006228C5"/>
    <w:rsid w:val="00622BD1"/>
    <w:rsid w:val="006232A8"/>
    <w:rsid w:val="0062462C"/>
    <w:rsid w:val="00624BC4"/>
    <w:rsid w:val="00625B55"/>
    <w:rsid w:val="00625DA2"/>
    <w:rsid w:val="00626B27"/>
    <w:rsid w:val="00626B2F"/>
    <w:rsid w:val="00626BD4"/>
    <w:rsid w:val="0062721E"/>
    <w:rsid w:val="006274AD"/>
    <w:rsid w:val="0062787A"/>
    <w:rsid w:val="006306AD"/>
    <w:rsid w:val="00631C6F"/>
    <w:rsid w:val="00632086"/>
    <w:rsid w:val="00632F3F"/>
    <w:rsid w:val="006330CC"/>
    <w:rsid w:val="006331F2"/>
    <w:rsid w:val="006340F3"/>
    <w:rsid w:val="00636599"/>
    <w:rsid w:val="00636B32"/>
    <w:rsid w:val="0063741A"/>
    <w:rsid w:val="006376F1"/>
    <w:rsid w:val="00637A11"/>
    <w:rsid w:val="00640A05"/>
    <w:rsid w:val="00640E00"/>
    <w:rsid w:val="006415DD"/>
    <w:rsid w:val="00641B1C"/>
    <w:rsid w:val="00641FBE"/>
    <w:rsid w:val="0064229F"/>
    <w:rsid w:val="00642665"/>
    <w:rsid w:val="00642A08"/>
    <w:rsid w:val="00643426"/>
    <w:rsid w:val="006434FC"/>
    <w:rsid w:val="006438DF"/>
    <w:rsid w:val="00643A3B"/>
    <w:rsid w:val="00644651"/>
    <w:rsid w:val="00645479"/>
    <w:rsid w:val="00646E04"/>
    <w:rsid w:val="00647012"/>
    <w:rsid w:val="00650294"/>
    <w:rsid w:val="00650A32"/>
    <w:rsid w:val="00651C25"/>
    <w:rsid w:val="006527BF"/>
    <w:rsid w:val="00652E9E"/>
    <w:rsid w:val="006546D3"/>
    <w:rsid w:val="0065485F"/>
    <w:rsid w:val="00655393"/>
    <w:rsid w:val="006569D6"/>
    <w:rsid w:val="0065754E"/>
    <w:rsid w:val="00662B3D"/>
    <w:rsid w:val="00663312"/>
    <w:rsid w:val="00663376"/>
    <w:rsid w:val="006634E6"/>
    <w:rsid w:val="00663554"/>
    <w:rsid w:val="0066399E"/>
    <w:rsid w:val="00663FB5"/>
    <w:rsid w:val="00664EAD"/>
    <w:rsid w:val="00665F26"/>
    <w:rsid w:val="006664BF"/>
    <w:rsid w:val="006672A8"/>
    <w:rsid w:val="00667372"/>
    <w:rsid w:val="0067068D"/>
    <w:rsid w:val="00670EB6"/>
    <w:rsid w:val="0067111A"/>
    <w:rsid w:val="00671A13"/>
    <w:rsid w:val="006722DE"/>
    <w:rsid w:val="0067275D"/>
    <w:rsid w:val="00673312"/>
    <w:rsid w:val="006738E8"/>
    <w:rsid w:val="00674D94"/>
    <w:rsid w:val="0067533E"/>
    <w:rsid w:val="00675BB0"/>
    <w:rsid w:val="00676941"/>
    <w:rsid w:val="0068038B"/>
    <w:rsid w:val="006813F5"/>
    <w:rsid w:val="00681BBD"/>
    <w:rsid w:val="00681D6D"/>
    <w:rsid w:val="00681E0D"/>
    <w:rsid w:val="00682086"/>
    <w:rsid w:val="0068276C"/>
    <w:rsid w:val="0068297E"/>
    <w:rsid w:val="006829A8"/>
    <w:rsid w:val="006832F6"/>
    <w:rsid w:val="006836F0"/>
    <w:rsid w:val="00683BD4"/>
    <w:rsid w:val="00683F07"/>
    <w:rsid w:val="00684B87"/>
    <w:rsid w:val="006859C8"/>
    <w:rsid w:val="00685C0F"/>
    <w:rsid w:val="00685D3F"/>
    <w:rsid w:val="00685F2B"/>
    <w:rsid w:val="00686A80"/>
    <w:rsid w:val="00686B21"/>
    <w:rsid w:val="00686F36"/>
    <w:rsid w:val="006908BF"/>
    <w:rsid w:val="00691483"/>
    <w:rsid w:val="0069153B"/>
    <w:rsid w:val="00691645"/>
    <w:rsid w:val="00691976"/>
    <w:rsid w:val="00692A65"/>
    <w:rsid w:val="00692CBD"/>
    <w:rsid w:val="0069341A"/>
    <w:rsid w:val="006936BE"/>
    <w:rsid w:val="0069388F"/>
    <w:rsid w:val="006938AB"/>
    <w:rsid w:val="00693FA9"/>
    <w:rsid w:val="00694775"/>
    <w:rsid w:val="00694BE1"/>
    <w:rsid w:val="0069523E"/>
    <w:rsid w:val="006955A9"/>
    <w:rsid w:val="006957B6"/>
    <w:rsid w:val="00695D2A"/>
    <w:rsid w:val="006960C7"/>
    <w:rsid w:val="006960CF"/>
    <w:rsid w:val="006964AB"/>
    <w:rsid w:val="0069667A"/>
    <w:rsid w:val="006972DA"/>
    <w:rsid w:val="00697641"/>
    <w:rsid w:val="00697665"/>
    <w:rsid w:val="006A066E"/>
    <w:rsid w:val="006A088E"/>
    <w:rsid w:val="006A08D4"/>
    <w:rsid w:val="006A0ABB"/>
    <w:rsid w:val="006A0CA3"/>
    <w:rsid w:val="006A0F4A"/>
    <w:rsid w:val="006A131E"/>
    <w:rsid w:val="006A1BF0"/>
    <w:rsid w:val="006A1C71"/>
    <w:rsid w:val="006A1D6D"/>
    <w:rsid w:val="006A2065"/>
    <w:rsid w:val="006A2868"/>
    <w:rsid w:val="006A2E9E"/>
    <w:rsid w:val="006A3CFE"/>
    <w:rsid w:val="006A54EC"/>
    <w:rsid w:val="006A6E2A"/>
    <w:rsid w:val="006A71B7"/>
    <w:rsid w:val="006A755B"/>
    <w:rsid w:val="006A7DA1"/>
    <w:rsid w:val="006B0C47"/>
    <w:rsid w:val="006B0C65"/>
    <w:rsid w:val="006B1575"/>
    <w:rsid w:val="006B17E5"/>
    <w:rsid w:val="006B2367"/>
    <w:rsid w:val="006B29B5"/>
    <w:rsid w:val="006B37A1"/>
    <w:rsid w:val="006B3EDC"/>
    <w:rsid w:val="006B45CC"/>
    <w:rsid w:val="006B4F47"/>
    <w:rsid w:val="006B57CD"/>
    <w:rsid w:val="006B6137"/>
    <w:rsid w:val="006B6818"/>
    <w:rsid w:val="006B6F29"/>
    <w:rsid w:val="006B7400"/>
    <w:rsid w:val="006B7BEA"/>
    <w:rsid w:val="006C0E93"/>
    <w:rsid w:val="006C1305"/>
    <w:rsid w:val="006C1509"/>
    <w:rsid w:val="006C1C5C"/>
    <w:rsid w:val="006C1CDE"/>
    <w:rsid w:val="006C2C2C"/>
    <w:rsid w:val="006C3EAD"/>
    <w:rsid w:val="006C523F"/>
    <w:rsid w:val="006C58C6"/>
    <w:rsid w:val="006C5C77"/>
    <w:rsid w:val="006C6591"/>
    <w:rsid w:val="006C666B"/>
    <w:rsid w:val="006C7874"/>
    <w:rsid w:val="006D033A"/>
    <w:rsid w:val="006D07EA"/>
    <w:rsid w:val="006D18D0"/>
    <w:rsid w:val="006D2336"/>
    <w:rsid w:val="006D31F6"/>
    <w:rsid w:val="006D44A9"/>
    <w:rsid w:val="006D4F8B"/>
    <w:rsid w:val="006D50BE"/>
    <w:rsid w:val="006D5670"/>
    <w:rsid w:val="006D59EC"/>
    <w:rsid w:val="006D5FF9"/>
    <w:rsid w:val="006D6416"/>
    <w:rsid w:val="006D67ED"/>
    <w:rsid w:val="006D7504"/>
    <w:rsid w:val="006D77B0"/>
    <w:rsid w:val="006D7B98"/>
    <w:rsid w:val="006D7C7D"/>
    <w:rsid w:val="006E0507"/>
    <w:rsid w:val="006E0517"/>
    <w:rsid w:val="006E0945"/>
    <w:rsid w:val="006E12E5"/>
    <w:rsid w:val="006E1A7D"/>
    <w:rsid w:val="006E1CA9"/>
    <w:rsid w:val="006E1F44"/>
    <w:rsid w:val="006E2253"/>
    <w:rsid w:val="006E258A"/>
    <w:rsid w:val="006E2A65"/>
    <w:rsid w:val="006E3CED"/>
    <w:rsid w:val="006E3F56"/>
    <w:rsid w:val="006E4581"/>
    <w:rsid w:val="006E46AD"/>
    <w:rsid w:val="006E4DDD"/>
    <w:rsid w:val="006E50F6"/>
    <w:rsid w:val="006E5267"/>
    <w:rsid w:val="006E6260"/>
    <w:rsid w:val="006E662C"/>
    <w:rsid w:val="006E667E"/>
    <w:rsid w:val="006E7127"/>
    <w:rsid w:val="006E719D"/>
    <w:rsid w:val="006E74AD"/>
    <w:rsid w:val="006E78F7"/>
    <w:rsid w:val="006F0254"/>
    <w:rsid w:val="006F093E"/>
    <w:rsid w:val="006F0A07"/>
    <w:rsid w:val="006F11F9"/>
    <w:rsid w:val="006F372F"/>
    <w:rsid w:val="006F39BB"/>
    <w:rsid w:val="006F3FE8"/>
    <w:rsid w:val="006F4E14"/>
    <w:rsid w:val="006F4F1D"/>
    <w:rsid w:val="006F5DF6"/>
    <w:rsid w:val="006F5EC7"/>
    <w:rsid w:val="006F600D"/>
    <w:rsid w:val="006F609B"/>
    <w:rsid w:val="006F62AC"/>
    <w:rsid w:val="006F64FF"/>
    <w:rsid w:val="006F7431"/>
    <w:rsid w:val="006F7646"/>
    <w:rsid w:val="006F7D13"/>
    <w:rsid w:val="006F7F26"/>
    <w:rsid w:val="00700298"/>
    <w:rsid w:val="00700D1F"/>
    <w:rsid w:val="0070104F"/>
    <w:rsid w:val="007013F7"/>
    <w:rsid w:val="00702920"/>
    <w:rsid w:val="00702D9B"/>
    <w:rsid w:val="00702DD2"/>
    <w:rsid w:val="00703582"/>
    <w:rsid w:val="00703A68"/>
    <w:rsid w:val="00703FBB"/>
    <w:rsid w:val="0070401F"/>
    <w:rsid w:val="0070499A"/>
    <w:rsid w:val="00705198"/>
    <w:rsid w:val="0070591E"/>
    <w:rsid w:val="00707327"/>
    <w:rsid w:val="007075B4"/>
    <w:rsid w:val="00707B4C"/>
    <w:rsid w:val="00707E15"/>
    <w:rsid w:val="00710426"/>
    <w:rsid w:val="007108C7"/>
    <w:rsid w:val="00710AB5"/>
    <w:rsid w:val="007115F7"/>
    <w:rsid w:val="007117B8"/>
    <w:rsid w:val="00713065"/>
    <w:rsid w:val="00713BD9"/>
    <w:rsid w:val="007140A9"/>
    <w:rsid w:val="00715E81"/>
    <w:rsid w:val="00715EAB"/>
    <w:rsid w:val="00716132"/>
    <w:rsid w:val="00716364"/>
    <w:rsid w:val="00716529"/>
    <w:rsid w:val="007165F6"/>
    <w:rsid w:val="00717AEE"/>
    <w:rsid w:val="007204C8"/>
    <w:rsid w:val="0072095C"/>
    <w:rsid w:val="00720D3C"/>
    <w:rsid w:val="007210CD"/>
    <w:rsid w:val="007215C7"/>
    <w:rsid w:val="00721977"/>
    <w:rsid w:val="007219E9"/>
    <w:rsid w:val="007231C6"/>
    <w:rsid w:val="00723314"/>
    <w:rsid w:val="007234E0"/>
    <w:rsid w:val="007236A6"/>
    <w:rsid w:val="007238F2"/>
    <w:rsid w:val="0072424D"/>
    <w:rsid w:val="0072526E"/>
    <w:rsid w:val="007255ED"/>
    <w:rsid w:val="00725722"/>
    <w:rsid w:val="0072578B"/>
    <w:rsid w:val="00725F5B"/>
    <w:rsid w:val="007263CA"/>
    <w:rsid w:val="00726683"/>
    <w:rsid w:val="00726F87"/>
    <w:rsid w:val="00727FEE"/>
    <w:rsid w:val="007306E0"/>
    <w:rsid w:val="00731780"/>
    <w:rsid w:val="00731866"/>
    <w:rsid w:val="007319DE"/>
    <w:rsid w:val="00731DF6"/>
    <w:rsid w:val="00732658"/>
    <w:rsid w:val="00733D3F"/>
    <w:rsid w:val="00733E8D"/>
    <w:rsid w:val="00734037"/>
    <w:rsid w:val="00734281"/>
    <w:rsid w:val="00734754"/>
    <w:rsid w:val="0073483A"/>
    <w:rsid w:val="0073510E"/>
    <w:rsid w:val="007374B9"/>
    <w:rsid w:val="00737F16"/>
    <w:rsid w:val="00740D12"/>
    <w:rsid w:val="00742433"/>
    <w:rsid w:val="00745460"/>
    <w:rsid w:val="00745B1B"/>
    <w:rsid w:val="0074617C"/>
    <w:rsid w:val="00746592"/>
    <w:rsid w:val="007474C0"/>
    <w:rsid w:val="00747622"/>
    <w:rsid w:val="00750F9F"/>
    <w:rsid w:val="007516D1"/>
    <w:rsid w:val="00751EED"/>
    <w:rsid w:val="0075252D"/>
    <w:rsid w:val="00752774"/>
    <w:rsid w:val="00752961"/>
    <w:rsid w:val="0075396E"/>
    <w:rsid w:val="00753B20"/>
    <w:rsid w:val="00753F4F"/>
    <w:rsid w:val="00754471"/>
    <w:rsid w:val="0075463E"/>
    <w:rsid w:val="00754952"/>
    <w:rsid w:val="00754AFD"/>
    <w:rsid w:val="00754B10"/>
    <w:rsid w:val="0075527C"/>
    <w:rsid w:val="00755455"/>
    <w:rsid w:val="007576D2"/>
    <w:rsid w:val="00757843"/>
    <w:rsid w:val="00757D3A"/>
    <w:rsid w:val="00760184"/>
    <w:rsid w:val="00761DF2"/>
    <w:rsid w:val="00761EDF"/>
    <w:rsid w:val="007625E2"/>
    <w:rsid w:val="007626C0"/>
    <w:rsid w:val="00762803"/>
    <w:rsid w:val="0076447D"/>
    <w:rsid w:val="00764F74"/>
    <w:rsid w:val="0076522E"/>
    <w:rsid w:val="00765CA6"/>
    <w:rsid w:val="00770031"/>
    <w:rsid w:val="00770595"/>
    <w:rsid w:val="00770A25"/>
    <w:rsid w:val="00771062"/>
    <w:rsid w:val="00772C2A"/>
    <w:rsid w:val="00773573"/>
    <w:rsid w:val="00773B03"/>
    <w:rsid w:val="00773BA5"/>
    <w:rsid w:val="00775305"/>
    <w:rsid w:val="0077601F"/>
    <w:rsid w:val="00776452"/>
    <w:rsid w:val="007765EE"/>
    <w:rsid w:val="00777127"/>
    <w:rsid w:val="00777535"/>
    <w:rsid w:val="00777E7D"/>
    <w:rsid w:val="00780010"/>
    <w:rsid w:val="00780028"/>
    <w:rsid w:val="00780318"/>
    <w:rsid w:val="0078056A"/>
    <w:rsid w:val="0078179F"/>
    <w:rsid w:val="00782FCC"/>
    <w:rsid w:val="0078301A"/>
    <w:rsid w:val="00783F60"/>
    <w:rsid w:val="00783FD1"/>
    <w:rsid w:val="007840CC"/>
    <w:rsid w:val="007866D6"/>
    <w:rsid w:val="00786F72"/>
    <w:rsid w:val="0078712C"/>
    <w:rsid w:val="0078744B"/>
    <w:rsid w:val="007879DE"/>
    <w:rsid w:val="00790B61"/>
    <w:rsid w:val="00790E7A"/>
    <w:rsid w:val="00790F27"/>
    <w:rsid w:val="00791015"/>
    <w:rsid w:val="007919C9"/>
    <w:rsid w:val="00791EB8"/>
    <w:rsid w:val="0079285F"/>
    <w:rsid w:val="00792B46"/>
    <w:rsid w:val="00792D0E"/>
    <w:rsid w:val="00793026"/>
    <w:rsid w:val="00793254"/>
    <w:rsid w:val="0079384B"/>
    <w:rsid w:val="00793D0A"/>
    <w:rsid w:val="00794CA3"/>
    <w:rsid w:val="00794E0D"/>
    <w:rsid w:val="0079527D"/>
    <w:rsid w:val="007969AB"/>
    <w:rsid w:val="007977B2"/>
    <w:rsid w:val="00797819"/>
    <w:rsid w:val="007A00F4"/>
    <w:rsid w:val="007A0D27"/>
    <w:rsid w:val="007A1B87"/>
    <w:rsid w:val="007A1C84"/>
    <w:rsid w:val="007A1DC5"/>
    <w:rsid w:val="007A50A8"/>
    <w:rsid w:val="007A5390"/>
    <w:rsid w:val="007A5A5A"/>
    <w:rsid w:val="007A7618"/>
    <w:rsid w:val="007B05E1"/>
    <w:rsid w:val="007B150C"/>
    <w:rsid w:val="007B1D26"/>
    <w:rsid w:val="007B2017"/>
    <w:rsid w:val="007B2D23"/>
    <w:rsid w:val="007B2EEC"/>
    <w:rsid w:val="007B3A5F"/>
    <w:rsid w:val="007B3BF2"/>
    <w:rsid w:val="007B415A"/>
    <w:rsid w:val="007B4320"/>
    <w:rsid w:val="007B47D8"/>
    <w:rsid w:val="007B49AC"/>
    <w:rsid w:val="007B4C79"/>
    <w:rsid w:val="007B4DE5"/>
    <w:rsid w:val="007B52C2"/>
    <w:rsid w:val="007B5404"/>
    <w:rsid w:val="007B5FCB"/>
    <w:rsid w:val="007B6EAA"/>
    <w:rsid w:val="007B764E"/>
    <w:rsid w:val="007B7B87"/>
    <w:rsid w:val="007B7CC8"/>
    <w:rsid w:val="007C0034"/>
    <w:rsid w:val="007C0416"/>
    <w:rsid w:val="007C081A"/>
    <w:rsid w:val="007C0EE8"/>
    <w:rsid w:val="007C1CE9"/>
    <w:rsid w:val="007C28A8"/>
    <w:rsid w:val="007C3ABE"/>
    <w:rsid w:val="007C43B2"/>
    <w:rsid w:val="007C445A"/>
    <w:rsid w:val="007C4F10"/>
    <w:rsid w:val="007C5958"/>
    <w:rsid w:val="007C5AE7"/>
    <w:rsid w:val="007C673C"/>
    <w:rsid w:val="007C6886"/>
    <w:rsid w:val="007C68E5"/>
    <w:rsid w:val="007C6EBA"/>
    <w:rsid w:val="007C74B9"/>
    <w:rsid w:val="007D021E"/>
    <w:rsid w:val="007D1C55"/>
    <w:rsid w:val="007D24AD"/>
    <w:rsid w:val="007D334B"/>
    <w:rsid w:val="007D33ED"/>
    <w:rsid w:val="007D4EA6"/>
    <w:rsid w:val="007D64F4"/>
    <w:rsid w:val="007D70E5"/>
    <w:rsid w:val="007D7373"/>
    <w:rsid w:val="007D7539"/>
    <w:rsid w:val="007D7926"/>
    <w:rsid w:val="007D797D"/>
    <w:rsid w:val="007D7DF9"/>
    <w:rsid w:val="007E0154"/>
    <w:rsid w:val="007E088E"/>
    <w:rsid w:val="007E09A8"/>
    <w:rsid w:val="007E0DB3"/>
    <w:rsid w:val="007E188A"/>
    <w:rsid w:val="007E222D"/>
    <w:rsid w:val="007E2856"/>
    <w:rsid w:val="007E332D"/>
    <w:rsid w:val="007E3E3D"/>
    <w:rsid w:val="007E5194"/>
    <w:rsid w:val="007E63B2"/>
    <w:rsid w:val="007E6751"/>
    <w:rsid w:val="007E71ED"/>
    <w:rsid w:val="007F1113"/>
    <w:rsid w:val="007F1F92"/>
    <w:rsid w:val="007F1FC0"/>
    <w:rsid w:val="007F29A6"/>
    <w:rsid w:val="007F2B1D"/>
    <w:rsid w:val="007F3FFF"/>
    <w:rsid w:val="007F5296"/>
    <w:rsid w:val="007F5437"/>
    <w:rsid w:val="007F5898"/>
    <w:rsid w:val="007F5FBF"/>
    <w:rsid w:val="007F61C4"/>
    <w:rsid w:val="007F7770"/>
    <w:rsid w:val="007F77C1"/>
    <w:rsid w:val="007F78B3"/>
    <w:rsid w:val="007F7FCD"/>
    <w:rsid w:val="0080028E"/>
    <w:rsid w:val="00800CB2"/>
    <w:rsid w:val="00801423"/>
    <w:rsid w:val="0080178B"/>
    <w:rsid w:val="00801A34"/>
    <w:rsid w:val="00803543"/>
    <w:rsid w:val="0080390C"/>
    <w:rsid w:val="0080429E"/>
    <w:rsid w:val="00804C96"/>
    <w:rsid w:val="00805656"/>
    <w:rsid w:val="00806A3F"/>
    <w:rsid w:val="00806CF2"/>
    <w:rsid w:val="00810CF0"/>
    <w:rsid w:val="0081167E"/>
    <w:rsid w:val="008118F1"/>
    <w:rsid w:val="00811E07"/>
    <w:rsid w:val="00812FEA"/>
    <w:rsid w:val="008130BB"/>
    <w:rsid w:val="008135E9"/>
    <w:rsid w:val="008142A1"/>
    <w:rsid w:val="0081445B"/>
    <w:rsid w:val="00814B9B"/>
    <w:rsid w:val="00814E4C"/>
    <w:rsid w:val="008164F3"/>
    <w:rsid w:val="00816CBA"/>
    <w:rsid w:val="00816F19"/>
    <w:rsid w:val="00817299"/>
    <w:rsid w:val="00817619"/>
    <w:rsid w:val="00817CCB"/>
    <w:rsid w:val="00820184"/>
    <w:rsid w:val="0082065C"/>
    <w:rsid w:val="00820A3C"/>
    <w:rsid w:val="00820DBF"/>
    <w:rsid w:val="00821AD4"/>
    <w:rsid w:val="00821CF7"/>
    <w:rsid w:val="0082217A"/>
    <w:rsid w:val="00822801"/>
    <w:rsid w:val="00822854"/>
    <w:rsid w:val="00824F35"/>
    <w:rsid w:val="00825193"/>
    <w:rsid w:val="008259D4"/>
    <w:rsid w:val="008269D7"/>
    <w:rsid w:val="008271C9"/>
    <w:rsid w:val="008274D0"/>
    <w:rsid w:val="00827A42"/>
    <w:rsid w:val="00827B62"/>
    <w:rsid w:val="0083003F"/>
    <w:rsid w:val="00830318"/>
    <w:rsid w:val="00830FDB"/>
    <w:rsid w:val="008310CD"/>
    <w:rsid w:val="00831DC0"/>
    <w:rsid w:val="00832627"/>
    <w:rsid w:val="0083278D"/>
    <w:rsid w:val="0083373C"/>
    <w:rsid w:val="0083395A"/>
    <w:rsid w:val="00833AC5"/>
    <w:rsid w:val="00833FD8"/>
    <w:rsid w:val="008345C5"/>
    <w:rsid w:val="00834D8E"/>
    <w:rsid w:val="008355A6"/>
    <w:rsid w:val="00836452"/>
    <w:rsid w:val="00837143"/>
    <w:rsid w:val="008375CA"/>
    <w:rsid w:val="008406D8"/>
    <w:rsid w:val="00840717"/>
    <w:rsid w:val="00840E0F"/>
    <w:rsid w:val="00840F56"/>
    <w:rsid w:val="00841114"/>
    <w:rsid w:val="00841734"/>
    <w:rsid w:val="00841CB7"/>
    <w:rsid w:val="00841E62"/>
    <w:rsid w:val="0084291C"/>
    <w:rsid w:val="00842D39"/>
    <w:rsid w:val="00842DE6"/>
    <w:rsid w:val="00842EF6"/>
    <w:rsid w:val="0084301A"/>
    <w:rsid w:val="00843202"/>
    <w:rsid w:val="008437A2"/>
    <w:rsid w:val="00844276"/>
    <w:rsid w:val="008448AD"/>
    <w:rsid w:val="008456E4"/>
    <w:rsid w:val="0084709E"/>
    <w:rsid w:val="008473A7"/>
    <w:rsid w:val="008477A8"/>
    <w:rsid w:val="0084797C"/>
    <w:rsid w:val="00850503"/>
    <w:rsid w:val="00851372"/>
    <w:rsid w:val="00851BA6"/>
    <w:rsid w:val="00853CAA"/>
    <w:rsid w:val="0085438A"/>
    <w:rsid w:val="008551C2"/>
    <w:rsid w:val="0085564A"/>
    <w:rsid w:val="00855FF3"/>
    <w:rsid w:val="0085600A"/>
    <w:rsid w:val="008560C7"/>
    <w:rsid w:val="008563FB"/>
    <w:rsid w:val="0085644B"/>
    <w:rsid w:val="008565D7"/>
    <w:rsid w:val="00856616"/>
    <w:rsid w:val="00856BC1"/>
    <w:rsid w:val="00857EC1"/>
    <w:rsid w:val="00861CE7"/>
    <w:rsid w:val="008620C2"/>
    <w:rsid w:val="00862878"/>
    <w:rsid w:val="008644AD"/>
    <w:rsid w:val="00864700"/>
    <w:rsid w:val="00864C1C"/>
    <w:rsid w:val="00864DBD"/>
    <w:rsid w:val="008654BC"/>
    <w:rsid w:val="00865A3A"/>
    <w:rsid w:val="00865E36"/>
    <w:rsid w:val="008662AC"/>
    <w:rsid w:val="008666CC"/>
    <w:rsid w:val="0086670D"/>
    <w:rsid w:val="00866B21"/>
    <w:rsid w:val="00866F33"/>
    <w:rsid w:val="00867B2E"/>
    <w:rsid w:val="00867C06"/>
    <w:rsid w:val="00867C86"/>
    <w:rsid w:val="00870076"/>
    <w:rsid w:val="00870E7A"/>
    <w:rsid w:val="00871B57"/>
    <w:rsid w:val="0087261A"/>
    <w:rsid w:val="00872D6B"/>
    <w:rsid w:val="00873107"/>
    <w:rsid w:val="00873EB4"/>
    <w:rsid w:val="008743CA"/>
    <w:rsid w:val="008746D0"/>
    <w:rsid w:val="00874FFF"/>
    <w:rsid w:val="0087537A"/>
    <w:rsid w:val="00875A7A"/>
    <w:rsid w:val="00875F1A"/>
    <w:rsid w:val="00876701"/>
    <w:rsid w:val="00876AF9"/>
    <w:rsid w:val="00876FA6"/>
    <w:rsid w:val="008772EF"/>
    <w:rsid w:val="00877583"/>
    <w:rsid w:val="00877AEF"/>
    <w:rsid w:val="00877C5C"/>
    <w:rsid w:val="0088052D"/>
    <w:rsid w:val="00880831"/>
    <w:rsid w:val="00880C10"/>
    <w:rsid w:val="00880C33"/>
    <w:rsid w:val="00880E8B"/>
    <w:rsid w:val="008817ED"/>
    <w:rsid w:val="00882003"/>
    <w:rsid w:val="00882148"/>
    <w:rsid w:val="0088271A"/>
    <w:rsid w:val="00882A79"/>
    <w:rsid w:val="0088306E"/>
    <w:rsid w:val="00883840"/>
    <w:rsid w:val="00883F37"/>
    <w:rsid w:val="008841EC"/>
    <w:rsid w:val="00884573"/>
    <w:rsid w:val="0088540C"/>
    <w:rsid w:val="00886F64"/>
    <w:rsid w:val="00887D3D"/>
    <w:rsid w:val="00890346"/>
    <w:rsid w:val="00891705"/>
    <w:rsid w:val="00891BB7"/>
    <w:rsid w:val="00893451"/>
    <w:rsid w:val="00893C28"/>
    <w:rsid w:val="00894871"/>
    <w:rsid w:val="008948E4"/>
    <w:rsid w:val="00894D98"/>
    <w:rsid w:val="0089503A"/>
    <w:rsid w:val="00895198"/>
    <w:rsid w:val="008955EC"/>
    <w:rsid w:val="00895AF0"/>
    <w:rsid w:val="008964A9"/>
    <w:rsid w:val="008968CB"/>
    <w:rsid w:val="008A00B2"/>
    <w:rsid w:val="008A0554"/>
    <w:rsid w:val="008A07E2"/>
    <w:rsid w:val="008A0B37"/>
    <w:rsid w:val="008A0E7F"/>
    <w:rsid w:val="008A102B"/>
    <w:rsid w:val="008A1364"/>
    <w:rsid w:val="008A1F16"/>
    <w:rsid w:val="008A21F9"/>
    <w:rsid w:val="008A4956"/>
    <w:rsid w:val="008A5489"/>
    <w:rsid w:val="008A58EA"/>
    <w:rsid w:val="008A5F96"/>
    <w:rsid w:val="008A6B2B"/>
    <w:rsid w:val="008B0158"/>
    <w:rsid w:val="008B05DD"/>
    <w:rsid w:val="008B06A8"/>
    <w:rsid w:val="008B0A0E"/>
    <w:rsid w:val="008B1430"/>
    <w:rsid w:val="008B1EA8"/>
    <w:rsid w:val="008B2019"/>
    <w:rsid w:val="008B2098"/>
    <w:rsid w:val="008B44D8"/>
    <w:rsid w:val="008B4630"/>
    <w:rsid w:val="008B4CA9"/>
    <w:rsid w:val="008B50FE"/>
    <w:rsid w:val="008B5422"/>
    <w:rsid w:val="008B5467"/>
    <w:rsid w:val="008B55F1"/>
    <w:rsid w:val="008B5B30"/>
    <w:rsid w:val="008B62EE"/>
    <w:rsid w:val="008B6476"/>
    <w:rsid w:val="008B6611"/>
    <w:rsid w:val="008B666C"/>
    <w:rsid w:val="008B6DBA"/>
    <w:rsid w:val="008B7CD6"/>
    <w:rsid w:val="008C022E"/>
    <w:rsid w:val="008C13F3"/>
    <w:rsid w:val="008C14DB"/>
    <w:rsid w:val="008C2945"/>
    <w:rsid w:val="008C33B9"/>
    <w:rsid w:val="008C379B"/>
    <w:rsid w:val="008C3A22"/>
    <w:rsid w:val="008C3D6F"/>
    <w:rsid w:val="008C4896"/>
    <w:rsid w:val="008C48CA"/>
    <w:rsid w:val="008C4A8D"/>
    <w:rsid w:val="008C5672"/>
    <w:rsid w:val="008C5D3B"/>
    <w:rsid w:val="008C6231"/>
    <w:rsid w:val="008C6A8C"/>
    <w:rsid w:val="008C7625"/>
    <w:rsid w:val="008C7778"/>
    <w:rsid w:val="008C7DC5"/>
    <w:rsid w:val="008C7DEC"/>
    <w:rsid w:val="008C7FD4"/>
    <w:rsid w:val="008D0715"/>
    <w:rsid w:val="008D0BC6"/>
    <w:rsid w:val="008D10D0"/>
    <w:rsid w:val="008D2BD2"/>
    <w:rsid w:val="008D373B"/>
    <w:rsid w:val="008D3EFE"/>
    <w:rsid w:val="008D4406"/>
    <w:rsid w:val="008D446B"/>
    <w:rsid w:val="008D4723"/>
    <w:rsid w:val="008D4D13"/>
    <w:rsid w:val="008D55B3"/>
    <w:rsid w:val="008D6EED"/>
    <w:rsid w:val="008D74BF"/>
    <w:rsid w:val="008D7546"/>
    <w:rsid w:val="008D7B46"/>
    <w:rsid w:val="008E09D4"/>
    <w:rsid w:val="008E0F23"/>
    <w:rsid w:val="008E1319"/>
    <w:rsid w:val="008E1890"/>
    <w:rsid w:val="008E1DB3"/>
    <w:rsid w:val="008E35E9"/>
    <w:rsid w:val="008E389E"/>
    <w:rsid w:val="008E4DBB"/>
    <w:rsid w:val="008E56F8"/>
    <w:rsid w:val="008E6687"/>
    <w:rsid w:val="008E68E5"/>
    <w:rsid w:val="008E7C56"/>
    <w:rsid w:val="008F099D"/>
    <w:rsid w:val="008F0FF6"/>
    <w:rsid w:val="008F18D8"/>
    <w:rsid w:val="008F1B76"/>
    <w:rsid w:val="008F1F1C"/>
    <w:rsid w:val="008F2D04"/>
    <w:rsid w:val="008F3083"/>
    <w:rsid w:val="008F3F40"/>
    <w:rsid w:val="008F4546"/>
    <w:rsid w:val="008F4A50"/>
    <w:rsid w:val="008F5AED"/>
    <w:rsid w:val="008F5B38"/>
    <w:rsid w:val="008F5C31"/>
    <w:rsid w:val="008F64EE"/>
    <w:rsid w:val="008F7EDC"/>
    <w:rsid w:val="00900AD5"/>
    <w:rsid w:val="00900BA0"/>
    <w:rsid w:val="00901421"/>
    <w:rsid w:val="00901430"/>
    <w:rsid w:val="009031BE"/>
    <w:rsid w:val="00904F52"/>
    <w:rsid w:val="00905FED"/>
    <w:rsid w:val="00906CF9"/>
    <w:rsid w:val="00906E64"/>
    <w:rsid w:val="00907524"/>
    <w:rsid w:val="009075AB"/>
    <w:rsid w:val="00907CAA"/>
    <w:rsid w:val="00910FA9"/>
    <w:rsid w:val="00911AFF"/>
    <w:rsid w:val="00911BA9"/>
    <w:rsid w:val="00912607"/>
    <w:rsid w:val="00912A15"/>
    <w:rsid w:val="0091332A"/>
    <w:rsid w:val="0091497D"/>
    <w:rsid w:val="00915A83"/>
    <w:rsid w:val="00917391"/>
    <w:rsid w:val="009207A2"/>
    <w:rsid w:val="00922F88"/>
    <w:rsid w:val="0092334B"/>
    <w:rsid w:val="009238A3"/>
    <w:rsid w:val="00923932"/>
    <w:rsid w:val="00923F53"/>
    <w:rsid w:val="0092500D"/>
    <w:rsid w:val="00925214"/>
    <w:rsid w:val="0092615A"/>
    <w:rsid w:val="00926569"/>
    <w:rsid w:val="00926A9E"/>
    <w:rsid w:val="00927F59"/>
    <w:rsid w:val="00930876"/>
    <w:rsid w:val="00931091"/>
    <w:rsid w:val="009310FD"/>
    <w:rsid w:val="00931610"/>
    <w:rsid w:val="0093173D"/>
    <w:rsid w:val="00931D53"/>
    <w:rsid w:val="0093413E"/>
    <w:rsid w:val="009346AF"/>
    <w:rsid w:val="009357A6"/>
    <w:rsid w:val="00936BBF"/>
    <w:rsid w:val="0093769E"/>
    <w:rsid w:val="009379A1"/>
    <w:rsid w:val="00940802"/>
    <w:rsid w:val="00940BF5"/>
    <w:rsid w:val="00941409"/>
    <w:rsid w:val="00942120"/>
    <w:rsid w:val="00942546"/>
    <w:rsid w:val="00943563"/>
    <w:rsid w:val="00943845"/>
    <w:rsid w:val="0094389C"/>
    <w:rsid w:val="009438F1"/>
    <w:rsid w:val="00943D64"/>
    <w:rsid w:val="00943DAB"/>
    <w:rsid w:val="00944266"/>
    <w:rsid w:val="00944829"/>
    <w:rsid w:val="00944AFC"/>
    <w:rsid w:val="00945E58"/>
    <w:rsid w:val="0094649F"/>
    <w:rsid w:val="009466D4"/>
    <w:rsid w:val="00946C71"/>
    <w:rsid w:val="0094723B"/>
    <w:rsid w:val="0094731E"/>
    <w:rsid w:val="0094763A"/>
    <w:rsid w:val="009477FC"/>
    <w:rsid w:val="00947E11"/>
    <w:rsid w:val="0095012A"/>
    <w:rsid w:val="0095096F"/>
    <w:rsid w:val="00951A5B"/>
    <w:rsid w:val="00951C03"/>
    <w:rsid w:val="00952526"/>
    <w:rsid w:val="0095253E"/>
    <w:rsid w:val="0095284F"/>
    <w:rsid w:val="00952EA0"/>
    <w:rsid w:val="009539B9"/>
    <w:rsid w:val="009546F3"/>
    <w:rsid w:val="00954BCE"/>
    <w:rsid w:val="00954F56"/>
    <w:rsid w:val="00955323"/>
    <w:rsid w:val="009561B3"/>
    <w:rsid w:val="00957D02"/>
    <w:rsid w:val="009603A6"/>
    <w:rsid w:val="009609CF"/>
    <w:rsid w:val="00960F6F"/>
    <w:rsid w:val="00961443"/>
    <w:rsid w:val="00961BC9"/>
    <w:rsid w:val="00961CD1"/>
    <w:rsid w:val="009629E1"/>
    <w:rsid w:val="00962BC7"/>
    <w:rsid w:val="00962F68"/>
    <w:rsid w:val="00963AB6"/>
    <w:rsid w:val="00963E93"/>
    <w:rsid w:val="009655B2"/>
    <w:rsid w:val="009658E3"/>
    <w:rsid w:val="009659A9"/>
    <w:rsid w:val="00965E2E"/>
    <w:rsid w:val="009670C2"/>
    <w:rsid w:val="00967C6A"/>
    <w:rsid w:val="0097046A"/>
    <w:rsid w:val="00971442"/>
    <w:rsid w:val="00971631"/>
    <w:rsid w:val="00972898"/>
    <w:rsid w:val="00972EDF"/>
    <w:rsid w:val="00973173"/>
    <w:rsid w:val="009732BB"/>
    <w:rsid w:val="00974093"/>
    <w:rsid w:val="00975964"/>
    <w:rsid w:val="00975EC7"/>
    <w:rsid w:val="0097639D"/>
    <w:rsid w:val="009763BD"/>
    <w:rsid w:val="00976663"/>
    <w:rsid w:val="0098036E"/>
    <w:rsid w:val="00980455"/>
    <w:rsid w:val="00980734"/>
    <w:rsid w:val="009808E6"/>
    <w:rsid w:val="00980C14"/>
    <w:rsid w:val="009814DA"/>
    <w:rsid w:val="009815D9"/>
    <w:rsid w:val="00981A43"/>
    <w:rsid w:val="00981C84"/>
    <w:rsid w:val="009820BF"/>
    <w:rsid w:val="00984837"/>
    <w:rsid w:val="00984D72"/>
    <w:rsid w:val="0098554C"/>
    <w:rsid w:val="00985AF8"/>
    <w:rsid w:val="00985B68"/>
    <w:rsid w:val="00985D3C"/>
    <w:rsid w:val="00986919"/>
    <w:rsid w:val="00986CAF"/>
    <w:rsid w:val="00987DE4"/>
    <w:rsid w:val="009906C7"/>
    <w:rsid w:val="00991DC7"/>
    <w:rsid w:val="00992366"/>
    <w:rsid w:val="00992C0B"/>
    <w:rsid w:val="009935EE"/>
    <w:rsid w:val="00993DFA"/>
    <w:rsid w:val="00993E29"/>
    <w:rsid w:val="00994859"/>
    <w:rsid w:val="00994BD6"/>
    <w:rsid w:val="009951F2"/>
    <w:rsid w:val="009954F7"/>
    <w:rsid w:val="00995618"/>
    <w:rsid w:val="00995BF0"/>
    <w:rsid w:val="00995E05"/>
    <w:rsid w:val="009969C1"/>
    <w:rsid w:val="00997DA0"/>
    <w:rsid w:val="009A0419"/>
    <w:rsid w:val="009A05F0"/>
    <w:rsid w:val="009A13F2"/>
    <w:rsid w:val="009A1EAB"/>
    <w:rsid w:val="009A2745"/>
    <w:rsid w:val="009A2ED0"/>
    <w:rsid w:val="009A31C1"/>
    <w:rsid w:val="009A39FE"/>
    <w:rsid w:val="009A429D"/>
    <w:rsid w:val="009A4A3F"/>
    <w:rsid w:val="009A4AC4"/>
    <w:rsid w:val="009A4B9B"/>
    <w:rsid w:val="009A598B"/>
    <w:rsid w:val="009A5F1C"/>
    <w:rsid w:val="009A6981"/>
    <w:rsid w:val="009A6AAE"/>
    <w:rsid w:val="009A6DEA"/>
    <w:rsid w:val="009A7221"/>
    <w:rsid w:val="009A7242"/>
    <w:rsid w:val="009A7C9E"/>
    <w:rsid w:val="009A7E00"/>
    <w:rsid w:val="009B0719"/>
    <w:rsid w:val="009B1849"/>
    <w:rsid w:val="009B2839"/>
    <w:rsid w:val="009B30F7"/>
    <w:rsid w:val="009B3768"/>
    <w:rsid w:val="009B4390"/>
    <w:rsid w:val="009B48A6"/>
    <w:rsid w:val="009B4B4F"/>
    <w:rsid w:val="009B4C89"/>
    <w:rsid w:val="009B5172"/>
    <w:rsid w:val="009B7173"/>
    <w:rsid w:val="009B7682"/>
    <w:rsid w:val="009C0027"/>
    <w:rsid w:val="009C09EA"/>
    <w:rsid w:val="009C141D"/>
    <w:rsid w:val="009C1ED2"/>
    <w:rsid w:val="009C3869"/>
    <w:rsid w:val="009C3A99"/>
    <w:rsid w:val="009C3FBB"/>
    <w:rsid w:val="009C406B"/>
    <w:rsid w:val="009C408E"/>
    <w:rsid w:val="009C46A3"/>
    <w:rsid w:val="009C4ACD"/>
    <w:rsid w:val="009C4D0E"/>
    <w:rsid w:val="009C5C50"/>
    <w:rsid w:val="009C6770"/>
    <w:rsid w:val="009C6E3C"/>
    <w:rsid w:val="009D1C44"/>
    <w:rsid w:val="009D246B"/>
    <w:rsid w:val="009D265E"/>
    <w:rsid w:val="009D30EF"/>
    <w:rsid w:val="009D3608"/>
    <w:rsid w:val="009D37AE"/>
    <w:rsid w:val="009D40DC"/>
    <w:rsid w:val="009D62C1"/>
    <w:rsid w:val="009D7080"/>
    <w:rsid w:val="009D726C"/>
    <w:rsid w:val="009D75AA"/>
    <w:rsid w:val="009D783D"/>
    <w:rsid w:val="009E0559"/>
    <w:rsid w:val="009E10CF"/>
    <w:rsid w:val="009E1290"/>
    <w:rsid w:val="009E1881"/>
    <w:rsid w:val="009E38BD"/>
    <w:rsid w:val="009E40D5"/>
    <w:rsid w:val="009E4120"/>
    <w:rsid w:val="009E5DFF"/>
    <w:rsid w:val="009E5E74"/>
    <w:rsid w:val="009E607E"/>
    <w:rsid w:val="009E63DD"/>
    <w:rsid w:val="009E693A"/>
    <w:rsid w:val="009E6EB7"/>
    <w:rsid w:val="009E7EA0"/>
    <w:rsid w:val="009F0548"/>
    <w:rsid w:val="009F1EBA"/>
    <w:rsid w:val="009F21C4"/>
    <w:rsid w:val="009F25C5"/>
    <w:rsid w:val="009F2998"/>
    <w:rsid w:val="009F3014"/>
    <w:rsid w:val="009F4024"/>
    <w:rsid w:val="009F434E"/>
    <w:rsid w:val="009F490C"/>
    <w:rsid w:val="009F494F"/>
    <w:rsid w:val="009F56F7"/>
    <w:rsid w:val="009F5B37"/>
    <w:rsid w:val="009F6655"/>
    <w:rsid w:val="009F6ECA"/>
    <w:rsid w:val="009F7847"/>
    <w:rsid w:val="009F7A55"/>
    <w:rsid w:val="00A0068C"/>
    <w:rsid w:val="00A0092F"/>
    <w:rsid w:val="00A01516"/>
    <w:rsid w:val="00A018CE"/>
    <w:rsid w:val="00A0199B"/>
    <w:rsid w:val="00A020EC"/>
    <w:rsid w:val="00A02909"/>
    <w:rsid w:val="00A02AEB"/>
    <w:rsid w:val="00A02DBD"/>
    <w:rsid w:val="00A02EEE"/>
    <w:rsid w:val="00A03906"/>
    <w:rsid w:val="00A03A3F"/>
    <w:rsid w:val="00A04647"/>
    <w:rsid w:val="00A048B0"/>
    <w:rsid w:val="00A04BBB"/>
    <w:rsid w:val="00A06173"/>
    <w:rsid w:val="00A06719"/>
    <w:rsid w:val="00A071BD"/>
    <w:rsid w:val="00A07386"/>
    <w:rsid w:val="00A1079C"/>
    <w:rsid w:val="00A10EAC"/>
    <w:rsid w:val="00A1117A"/>
    <w:rsid w:val="00A11195"/>
    <w:rsid w:val="00A120D9"/>
    <w:rsid w:val="00A125BC"/>
    <w:rsid w:val="00A12933"/>
    <w:rsid w:val="00A12B34"/>
    <w:rsid w:val="00A12FAB"/>
    <w:rsid w:val="00A132FE"/>
    <w:rsid w:val="00A13C96"/>
    <w:rsid w:val="00A13CED"/>
    <w:rsid w:val="00A209D9"/>
    <w:rsid w:val="00A20F00"/>
    <w:rsid w:val="00A210C1"/>
    <w:rsid w:val="00A21C37"/>
    <w:rsid w:val="00A2226D"/>
    <w:rsid w:val="00A229DE"/>
    <w:rsid w:val="00A2314A"/>
    <w:rsid w:val="00A23E32"/>
    <w:rsid w:val="00A246F0"/>
    <w:rsid w:val="00A24831"/>
    <w:rsid w:val="00A24C5E"/>
    <w:rsid w:val="00A275DF"/>
    <w:rsid w:val="00A27E61"/>
    <w:rsid w:val="00A30B5C"/>
    <w:rsid w:val="00A30DA0"/>
    <w:rsid w:val="00A310F7"/>
    <w:rsid w:val="00A31CC8"/>
    <w:rsid w:val="00A32739"/>
    <w:rsid w:val="00A32E55"/>
    <w:rsid w:val="00A333BA"/>
    <w:rsid w:val="00A33B0B"/>
    <w:rsid w:val="00A33F66"/>
    <w:rsid w:val="00A34658"/>
    <w:rsid w:val="00A3467A"/>
    <w:rsid w:val="00A34737"/>
    <w:rsid w:val="00A34AF1"/>
    <w:rsid w:val="00A34D32"/>
    <w:rsid w:val="00A35CCB"/>
    <w:rsid w:val="00A36101"/>
    <w:rsid w:val="00A36844"/>
    <w:rsid w:val="00A36859"/>
    <w:rsid w:val="00A368EB"/>
    <w:rsid w:val="00A3691E"/>
    <w:rsid w:val="00A37DC5"/>
    <w:rsid w:val="00A4001E"/>
    <w:rsid w:val="00A4009A"/>
    <w:rsid w:val="00A400CF"/>
    <w:rsid w:val="00A40739"/>
    <w:rsid w:val="00A4140E"/>
    <w:rsid w:val="00A41A0C"/>
    <w:rsid w:val="00A429B3"/>
    <w:rsid w:val="00A42AB9"/>
    <w:rsid w:val="00A42AF0"/>
    <w:rsid w:val="00A43026"/>
    <w:rsid w:val="00A43819"/>
    <w:rsid w:val="00A453DD"/>
    <w:rsid w:val="00A463C2"/>
    <w:rsid w:val="00A4741C"/>
    <w:rsid w:val="00A47E58"/>
    <w:rsid w:val="00A501CB"/>
    <w:rsid w:val="00A5087E"/>
    <w:rsid w:val="00A529E2"/>
    <w:rsid w:val="00A53BD8"/>
    <w:rsid w:val="00A53CC5"/>
    <w:rsid w:val="00A54017"/>
    <w:rsid w:val="00A54CC1"/>
    <w:rsid w:val="00A54CCE"/>
    <w:rsid w:val="00A554AB"/>
    <w:rsid w:val="00A5572D"/>
    <w:rsid w:val="00A5629C"/>
    <w:rsid w:val="00A572EF"/>
    <w:rsid w:val="00A5740E"/>
    <w:rsid w:val="00A57663"/>
    <w:rsid w:val="00A57B6D"/>
    <w:rsid w:val="00A57D6D"/>
    <w:rsid w:val="00A57F68"/>
    <w:rsid w:val="00A60BAF"/>
    <w:rsid w:val="00A60D18"/>
    <w:rsid w:val="00A61865"/>
    <w:rsid w:val="00A61902"/>
    <w:rsid w:val="00A6203D"/>
    <w:rsid w:val="00A62692"/>
    <w:rsid w:val="00A63366"/>
    <w:rsid w:val="00A63E9F"/>
    <w:rsid w:val="00A64629"/>
    <w:rsid w:val="00A64C07"/>
    <w:rsid w:val="00A650E7"/>
    <w:rsid w:val="00A667B6"/>
    <w:rsid w:val="00A66861"/>
    <w:rsid w:val="00A66930"/>
    <w:rsid w:val="00A66CFA"/>
    <w:rsid w:val="00A714DB"/>
    <w:rsid w:val="00A71619"/>
    <w:rsid w:val="00A7259A"/>
    <w:rsid w:val="00A72ECD"/>
    <w:rsid w:val="00A731A2"/>
    <w:rsid w:val="00A74871"/>
    <w:rsid w:val="00A74A8D"/>
    <w:rsid w:val="00A7574B"/>
    <w:rsid w:val="00A757AB"/>
    <w:rsid w:val="00A75CFA"/>
    <w:rsid w:val="00A75D33"/>
    <w:rsid w:val="00A76E93"/>
    <w:rsid w:val="00A77A78"/>
    <w:rsid w:val="00A77AA7"/>
    <w:rsid w:val="00A80C3C"/>
    <w:rsid w:val="00A81230"/>
    <w:rsid w:val="00A816D7"/>
    <w:rsid w:val="00A81F81"/>
    <w:rsid w:val="00A8272B"/>
    <w:rsid w:val="00A82E86"/>
    <w:rsid w:val="00A83639"/>
    <w:rsid w:val="00A84BE7"/>
    <w:rsid w:val="00A84FD0"/>
    <w:rsid w:val="00A852BD"/>
    <w:rsid w:val="00A85A73"/>
    <w:rsid w:val="00A871DB"/>
    <w:rsid w:val="00A874E9"/>
    <w:rsid w:val="00A8753D"/>
    <w:rsid w:val="00A87769"/>
    <w:rsid w:val="00A878B5"/>
    <w:rsid w:val="00A87EFF"/>
    <w:rsid w:val="00A909B4"/>
    <w:rsid w:val="00A91485"/>
    <w:rsid w:val="00A928D8"/>
    <w:rsid w:val="00A93611"/>
    <w:rsid w:val="00A93D12"/>
    <w:rsid w:val="00A949D7"/>
    <w:rsid w:val="00A958FE"/>
    <w:rsid w:val="00A95A0C"/>
    <w:rsid w:val="00A96173"/>
    <w:rsid w:val="00A96BEC"/>
    <w:rsid w:val="00A975A7"/>
    <w:rsid w:val="00AA0CFA"/>
    <w:rsid w:val="00AA0E6C"/>
    <w:rsid w:val="00AA14CA"/>
    <w:rsid w:val="00AA155F"/>
    <w:rsid w:val="00AA1F02"/>
    <w:rsid w:val="00AA2962"/>
    <w:rsid w:val="00AA2C4F"/>
    <w:rsid w:val="00AA34FA"/>
    <w:rsid w:val="00AA3712"/>
    <w:rsid w:val="00AA37F1"/>
    <w:rsid w:val="00AA3D56"/>
    <w:rsid w:val="00AA415D"/>
    <w:rsid w:val="00AA444D"/>
    <w:rsid w:val="00AA4472"/>
    <w:rsid w:val="00AA65A6"/>
    <w:rsid w:val="00AA6652"/>
    <w:rsid w:val="00AA692A"/>
    <w:rsid w:val="00AA7C94"/>
    <w:rsid w:val="00AB05EA"/>
    <w:rsid w:val="00AB11FF"/>
    <w:rsid w:val="00AB12A6"/>
    <w:rsid w:val="00AB1EA3"/>
    <w:rsid w:val="00AB36E9"/>
    <w:rsid w:val="00AB550B"/>
    <w:rsid w:val="00AB5FB0"/>
    <w:rsid w:val="00AB66AE"/>
    <w:rsid w:val="00AB670D"/>
    <w:rsid w:val="00AB78C5"/>
    <w:rsid w:val="00AB7ED5"/>
    <w:rsid w:val="00AC0E68"/>
    <w:rsid w:val="00AC15ED"/>
    <w:rsid w:val="00AC1751"/>
    <w:rsid w:val="00AC1FAD"/>
    <w:rsid w:val="00AC32DF"/>
    <w:rsid w:val="00AC3BEA"/>
    <w:rsid w:val="00AC3FD1"/>
    <w:rsid w:val="00AC4A1E"/>
    <w:rsid w:val="00AC5434"/>
    <w:rsid w:val="00AC5856"/>
    <w:rsid w:val="00AC5A35"/>
    <w:rsid w:val="00AC6ACE"/>
    <w:rsid w:val="00AC7013"/>
    <w:rsid w:val="00AC7CCB"/>
    <w:rsid w:val="00AC7E35"/>
    <w:rsid w:val="00AD0EFA"/>
    <w:rsid w:val="00AD21B9"/>
    <w:rsid w:val="00AD3FB4"/>
    <w:rsid w:val="00AD46C5"/>
    <w:rsid w:val="00AD4BCE"/>
    <w:rsid w:val="00AD570C"/>
    <w:rsid w:val="00AD5737"/>
    <w:rsid w:val="00AD585A"/>
    <w:rsid w:val="00AD6604"/>
    <w:rsid w:val="00AD6798"/>
    <w:rsid w:val="00AE002A"/>
    <w:rsid w:val="00AE0D4B"/>
    <w:rsid w:val="00AE264F"/>
    <w:rsid w:val="00AE3477"/>
    <w:rsid w:val="00AE35AE"/>
    <w:rsid w:val="00AE4858"/>
    <w:rsid w:val="00AE4D1B"/>
    <w:rsid w:val="00AE564F"/>
    <w:rsid w:val="00AE676F"/>
    <w:rsid w:val="00AE6913"/>
    <w:rsid w:val="00AE6C42"/>
    <w:rsid w:val="00AE7218"/>
    <w:rsid w:val="00AE729F"/>
    <w:rsid w:val="00AE7B1C"/>
    <w:rsid w:val="00AE7E9F"/>
    <w:rsid w:val="00AF14A2"/>
    <w:rsid w:val="00AF2282"/>
    <w:rsid w:val="00AF2B68"/>
    <w:rsid w:val="00AF3F57"/>
    <w:rsid w:val="00AF4245"/>
    <w:rsid w:val="00AF4543"/>
    <w:rsid w:val="00AF45CE"/>
    <w:rsid w:val="00AF576F"/>
    <w:rsid w:val="00AF5905"/>
    <w:rsid w:val="00AF5B5C"/>
    <w:rsid w:val="00AF5CF6"/>
    <w:rsid w:val="00AF6E5C"/>
    <w:rsid w:val="00AF7F3C"/>
    <w:rsid w:val="00B0027C"/>
    <w:rsid w:val="00B0078C"/>
    <w:rsid w:val="00B01472"/>
    <w:rsid w:val="00B02792"/>
    <w:rsid w:val="00B02B77"/>
    <w:rsid w:val="00B02C32"/>
    <w:rsid w:val="00B02C93"/>
    <w:rsid w:val="00B03B56"/>
    <w:rsid w:val="00B043F9"/>
    <w:rsid w:val="00B04402"/>
    <w:rsid w:val="00B04FAF"/>
    <w:rsid w:val="00B0537A"/>
    <w:rsid w:val="00B07B7D"/>
    <w:rsid w:val="00B10E43"/>
    <w:rsid w:val="00B11487"/>
    <w:rsid w:val="00B120B0"/>
    <w:rsid w:val="00B12C11"/>
    <w:rsid w:val="00B131E0"/>
    <w:rsid w:val="00B134ED"/>
    <w:rsid w:val="00B13AEB"/>
    <w:rsid w:val="00B14D29"/>
    <w:rsid w:val="00B14FEA"/>
    <w:rsid w:val="00B15BD3"/>
    <w:rsid w:val="00B15D92"/>
    <w:rsid w:val="00B15F95"/>
    <w:rsid w:val="00B163E9"/>
    <w:rsid w:val="00B16412"/>
    <w:rsid w:val="00B16D1C"/>
    <w:rsid w:val="00B178A0"/>
    <w:rsid w:val="00B17A6C"/>
    <w:rsid w:val="00B20BEC"/>
    <w:rsid w:val="00B20FA4"/>
    <w:rsid w:val="00B23213"/>
    <w:rsid w:val="00B2363B"/>
    <w:rsid w:val="00B23A5E"/>
    <w:rsid w:val="00B23BE6"/>
    <w:rsid w:val="00B25AB2"/>
    <w:rsid w:val="00B26275"/>
    <w:rsid w:val="00B26843"/>
    <w:rsid w:val="00B268B1"/>
    <w:rsid w:val="00B26D71"/>
    <w:rsid w:val="00B26DC7"/>
    <w:rsid w:val="00B27322"/>
    <w:rsid w:val="00B27AD5"/>
    <w:rsid w:val="00B30219"/>
    <w:rsid w:val="00B30682"/>
    <w:rsid w:val="00B30F89"/>
    <w:rsid w:val="00B3172D"/>
    <w:rsid w:val="00B31A51"/>
    <w:rsid w:val="00B32B45"/>
    <w:rsid w:val="00B32E5B"/>
    <w:rsid w:val="00B32F26"/>
    <w:rsid w:val="00B334EF"/>
    <w:rsid w:val="00B33896"/>
    <w:rsid w:val="00B3410E"/>
    <w:rsid w:val="00B344ED"/>
    <w:rsid w:val="00B3505D"/>
    <w:rsid w:val="00B35317"/>
    <w:rsid w:val="00B368BE"/>
    <w:rsid w:val="00B37373"/>
    <w:rsid w:val="00B373C4"/>
    <w:rsid w:val="00B4035D"/>
    <w:rsid w:val="00B404FB"/>
    <w:rsid w:val="00B4183D"/>
    <w:rsid w:val="00B437A5"/>
    <w:rsid w:val="00B4398B"/>
    <w:rsid w:val="00B43ADD"/>
    <w:rsid w:val="00B4424C"/>
    <w:rsid w:val="00B44473"/>
    <w:rsid w:val="00B44498"/>
    <w:rsid w:val="00B44892"/>
    <w:rsid w:val="00B45897"/>
    <w:rsid w:val="00B47BCF"/>
    <w:rsid w:val="00B47CBB"/>
    <w:rsid w:val="00B506CD"/>
    <w:rsid w:val="00B50E4C"/>
    <w:rsid w:val="00B50F4F"/>
    <w:rsid w:val="00B5135D"/>
    <w:rsid w:val="00B51AC9"/>
    <w:rsid w:val="00B524ED"/>
    <w:rsid w:val="00B52927"/>
    <w:rsid w:val="00B52C90"/>
    <w:rsid w:val="00B5301F"/>
    <w:rsid w:val="00B54439"/>
    <w:rsid w:val="00B54D65"/>
    <w:rsid w:val="00B557F3"/>
    <w:rsid w:val="00B6122B"/>
    <w:rsid w:val="00B6156B"/>
    <w:rsid w:val="00B61858"/>
    <w:rsid w:val="00B61D42"/>
    <w:rsid w:val="00B61D43"/>
    <w:rsid w:val="00B61E99"/>
    <w:rsid w:val="00B62362"/>
    <w:rsid w:val="00B6238D"/>
    <w:rsid w:val="00B62C39"/>
    <w:rsid w:val="00B62D55"/>
    <w:rsid w:val="00B632DB"/>
    <w:rsid w:val="00B633D4"/>
    <w:rsid w:val="00B63FDB"/>
    <w:rsid w:val="00B6650E"/>
    <w:rsid w:val="00B66754"/>
    <w:rsid w:val="00B66E32"/>
    <w:rsid w:val="00B67370"/>
    <w:rsid w:val="00B67C1A"/>
    <w:rsid w:val="00B70162"/>
    <w:rsid w:val="00B70176"/>
    <w:rsid w:val="00B70B82"/>
    <w:rsid w:val="00B7126A"/>
    <w:rsid w:val="00B71905"/>
    <w:rsid w:val="00B71A74"/>
    <w:rsid w:val="00B71C3E"/>
    <w:rsid w:val="00B71E73"/>
    <w:rsid w:val="00B71F13"/>
    <w:rsid w:val="00B7298A"/>
    <w:rsid w:val="00B73593"/>
    <w:rsid w:val="00B73EA0"/>
    <w:rsid w:val="00B74401"/>
    <w:rsid w:val="00B7483F"/>
    <w:rsid w:val="00B74D7F"/>
    <w:rsid w:val="00B759BC"/>
    <w:rsid w:val="00B75FC0"/>
    <w:rsid w:val="00B76307"/>
    <w:rsid w:val="00B7685B"/>
    <w:rsid w:val="00B77440"/>
    <w:rsid w:val="00B776D9"/>
    <w:rsid w:val="00B77F40"/>
    <w:rsid w:val="00B801F5"/>
    <w:rsid w:val="00B805FC"/>
    <w:rsid w:val="00B80B9D"/>
    <w:rsid w:val="00B80F56"/>
    <w:rsid w:val="00B81528"/>
    <w:rsid w:val="00B81599"/>
    <w:rsid w:val="00B81BCA"/>
    <w:rsid w:val="00B82A15"/>
    <w:rsid w:val="00B82D49"/>
    <w:rsid w:val="00B830E3"/>
    <w:rsid w:val="00B832E3"/>
    <w:rsid w:val="00B84A72"/>
    <w:rsid w:val="00B8526C"/>
    <w:rsid w:val="00B8592B"/>
    <w:rsid w:val="00B86032"/>
    <w:rsid w:val="00B864D5"/>
    <w:rsid w:val="00B90252"/>
    <w:rsid w:val="00B90A62"/>
    <w:rsid w:val="00B90C8B"/>
    <w:rsid w:val="00B90E94"/>
    <w:rsid w:val="00B90FAD"/>
    <w:rsid w:val="00B92014"/>
    <w:rsid w:val="00B92483"/>
    <w:rsid w:val="00B93A0F"/>
    <w:rsid w:val="00B93CC4"/>
    <w:rsid w:val="00B9403C"/>
    <w:rsid w:val="00B94139"/>
    <w:rsid w:val="00B94797"/>
    <w:rsid w:val="00B95212"/>
    <w:rsid w:val="00B95450"/>
    <w:rsid w:val="00B95549"/>
    <w:rsid w:val="00B95DED"/>
    <w:rsid w:val="00B9679D"/>
    <w:rsid w:val="00B97715"/>
    <w:rsid w:val="00BA01A6"/>
    <w:rsid w:val="00BA03BD"/>
    <w:rsid w:val="00BA09FB"/>
    <w:rsid w:val="00BA11B9"/>
    <w:rsid w:val="00BA1607"/>
    <w:rsid w:val="00BA16ED"/>
    <w:rsid w:val="00BA180D"/>
    <w:rsid w:val="00BA39A3"/>
    <w:rsid w:val="00BA3B1C"/>
    <w:rsid w:val="00BA435E"/>
    <w:rsid w:val="00BA44D5"/>
    <w:rsid w:val="00BA451D"/>
    <w:rsid w:val="00BA5152"/>
    <w:rsid w:val="00BA5EE1"/>
    <w:rsid w:val="00BA60E3"/>
    <w:rsid w:val="00BA6D1A"/>
    <w:rsid w:val="00BA73A5"/>
    <w:rsid w:val="00BA7BBD"/>
    <w:rsid w:val="00BB083F"/>
    <w:rsid w:val="00BB0C84"/>
    <w:rsid w:val="00BB1059"/>
    <w:rsid w:val="00BB19A9"/>
    <w:rsid w:val="00BB28A4"/>
    <w:rsid w:val="00BB2ED7"/>
    <w:rsid w:val="00BB3549"/>
    <w:rsid w:val="00BB35BC"/>
    <w:rsid w:val="00BB3730"/>
    <w:rsid w:val="00BB3C14"/>
    <w:rsid w:val="00BB4137"/>
    <w:rsid w:val="00BB42A3"/>
    <w:rsid w:val="00BB4A7B"/>
    <w:rsid w:val="00BB4CC5"/>
    <w:rsid w:val="00BB56F1"/>
    <w:rsid w:val="00BB5763"/>
    <w:rsid w:val="00BB65F4"/>
    <w:rsid w:val="00BB6914"/>
    <w:rsid w:val="00BB69E4"/>
    <w:rsid w:val="00BB69EC"/>
    <w:rsid w:val="00BB78A2"/>
    <w:rsid w:val="00BB7BF3"/>
    <w:rsid w:val="00BC1021"/>
    <w:rsid w:val="00BC2BCB"/>
    <w:rsid w:val="00BC2C05"/>
    <w:rsid w:val="00BC39FF"/>
    <w:rsid w:val="00BC3B3F"/>
    <w:rsid w:val="00BC3E87"/>
    <w:rsid w:val="00BC40B9"/>
    <w:rsid w:val="00BC4791"/>
    <w:rsid w:val="00BC47C2"/>
    <w:rsid w:val="00BC4888"/>
    <w:rsid w:val="00BC492F"/>
    <w:rsid w:val="00BC5274"/>
    <w:rsid w:val="00BC6273"/>
    <w:rsid w:val="00BC69C2"/>
    <w:rsid w:val="00BC6F08"/>
    <w:rsid w:val="00BC79A9"/>
    <w:rsid w:val="00BC7ECD"/>
    <w:rsid w:val="00BC7EF8"/>
    <w:rsid w:val="00BD0174"/>
    <w:rsid w:val="00BD019D"/>
    <w:rsid w:val="00BD0968"/>
    <w:rsid w:val="00BD0D9F"/>
    <w:rsid w:val="00BD1193"/>
    <w:rsid w:val="00BD1500"/>
    <w:rsid w:val="00BD187A"/>
    <w:rsid w:val="00BD1A83"/>
    <w:rsid w:val="00BD2141"/>
    <w:rsid w:val="00BD2F6C"/>
    <w:rsid w:val="00BD37EA"/>
    <w:rsid w:val="00BD400A"/>
    <w:rsid w:val="00BD4801"/>
    <w:rsid w:val="00BD52EC"/>
    <w:rsid w:val="00BD59B9"/>
    <w:rsid w:val="00BD5A49"/>
    <w:rsid w:val="00BD632C"/>
    <w:rsid w:val="00BD665C"/>
    <w:rsid w:val="00BD6874"/>
    <w:rsid w:val="00BD69B2"/>
    <w:rsid w:val="00BD7E99"/>
    <w:rsid w:val="00BE15EC"/>
    <w:rsid w:val="00BE19C2"/>
    <w:rsid w:val="00BE2C20"/>
    <w:rsid w:val="00BE3006"/>
    <w:rsid w:val="00BE306D"/>
    <w:rsid w:val="00BE4B0D"/>
    <w:rsid w:val="00BE4CA6"/>
    <w:rsid w:val="00BE5998"/>
    <w:rsid w:val="00BE6883"/>
    <w:rsid w:val="00BE6ABC"/>
    <w:rsid w:val="00BE6B53"/>
    <w:rsid w:val="00BE6FA7"/>
    <w:rsid w:val="00BE70E3"/>
    <w:rsid w:val="00BE73C3"/>
    <w:rsid w:val="00BF082A"/>
    <w:rsid w:val="00BF1053"/>
    <w:rsid w:val="00BF1933"/>
    <w:rsid w:val="00BF1D84"/>
    <w:rsid w:val="00BF2046"/>
    <w:rsid w:val="00BF38B8"/>
    <w:rsid w:val="00BF3AA4"/>
    <w:rsid w:val="00BF3E1A"/>
    <w:rsid w:val="00BF4185"/>
    <w:rsid w:val="00BF41DB"/>
    <w:rsid w:val="00BF47B1"/>
    <w:rsid w:val="00BF573F"/>
    <w:rsid w:val="00BF58A7"/>
    <w:rsid w:val="00BF591B"/>
    <w:rsid w:val="00BF6826"/>
    <w:rsid w:val="00BF6FE9"/>
    <w:rsid w:val="00BF7407"/>
    <w:rsid w:val="00BF7CBA"/>
    <w:rsid w:val="00BF7CD2"/>
    <w:rsid w:val="00BF7E66"/>
    <w:rsid w:val="00BF7F9B"/>
    <w:rsid w:val="00C007CB"/>
    <w:rsid w:val="00C00D6D"/>
    <w:rsid w:val="00C01459"/>
    <w:rsid w:val="00C0282D"/>
    <w:rsid w:val="00C02A0B"/>
    <w:rsid w:val="00C0304B"/>
    <w:rsid w:val="00C050E8"/>
    <w:rsid w:val="00C05109"/>
    <w:rsid w:val="00C05B23"/>
    <w:rsid w:val="00C05C8D"/>
    <w:rsid w:val="00C063A2"/>
    <w:rsid w:val="00C071B6"/>
    <w:rsid w:val="00C07363"/>
    <w:rsid w:val="00C07421"/>
    <w:rsid w:val="00C07801"/>
    <w:rsid w:val="00C07C63"/>
    <w:rsid w:val="00C119D6"/>
    <w:rsid w:val="00C12074"/>
    <w:rsid w:val="00C12195"/>
    <w:rsid w:val="00C131C1"/>
    <w:rsid w:val="00C13639"/>
    <w:rsid w:val="00C13B6F"/>
    <w:rsid w:val="00C14224"/>
    <w:rsid w:val="00C149C4"/>
    <w:rsid w:val="00C14AD5"/>
    <w:rsid w:val="00C156D5"/>
    <w:rsid w:val="00C15987"/>
    <w:rsid w:val="00C1643E"/>
    <w:rsid w:val="00C16532"/>
    <w:rsid w:val="00C17048"/>
    <w:rsid w:val="00C17069"/>
    <w:rsid w:val="00C177F9"/>
    <w:rsid w:val="00C17D2B"/>
    <w:rsid w:val="00C20677"/>
    <w:rsid w:val="00C20734"/>
    <w:rsid w:val="00C21B00"/>
    <w:rsid w:val="00C21F19"/>
    <w:rsid w:val="00C2290D"/>
    <w:rsid w:val="00C23A97"/>
    <w:rsid w:val="00C23F87"/>
    <w:rsid w:val="00C24148"/>
    <w:rsid w:val="00C242E1"/>
    <w:rsid w:val="00C24422"/>
    <w:rsid w:val="00C247C1"/>
    <w:rsid w:val="00C24B4F"/>
    <w:rsid w:val="00C25214"/>
    <w:rsid w:val="00C253C1"/>
    <w:rsid w:val="00C25513"/>
    <w:rsid w:val="00C25647"/>
    <w:rsid w:val="00C2607D"/>
    <w:rsid w:val="00C262B6"/>
    <w:rsid w:val="00C27BBF"/>
    <w:rsid w:val="00C27DF4"/>
    <w:rsid w:val="00C31FDC"/>
    <w:rsid w:val="00C32174"/>
    <w:rsid w:val="00C32328"/>
    <w:rsid w:val="00C32D01"/>
    <w:rsid w:val="00C33196"/>
    <w:rsid w:val="00C33D75"/>
    <w:rsid w:val="00C33FC7"/>
    <w:rsid w:val="00C34BD3"/>
    <w:rsid w:val="00C35534"/>
    <w:rsid w:val="00C36315"/>
    <w:rsid w:val="00C368A5"/>
    <w:rsid w:val="00C36C30"/>
    <w:rsid w:val="00C36C38"/>
    <w:rsid w:val="00C37110"/>
    <w:rsid w:val="00C3772F"/>
    <w:rsid w:val="00C409C5"/>
    <w:rsid w:val="00C40E00"/>
    <w:rsid w:val="00C4103A"/>
    <w:rsid w:val="00C417FB"/>
    <w:rsid w:val="00C42A2D"/>
    <w:rsid w:val="00C435D8"/>
    <w:rsid w:val="00C43748"/>
    <w:rsid w:val="00C44305"/>
    <w:rsid w:val="00C444B4"/>
    <w:rsid w:val="00C4527C"/>
    <w:rsid w:val="00C45D0C"/>
    <w:rsid w:val="00C4626E"/>
    <w:rsid w:val="00C46F29"/>
    <w:rsid w:val="00C47964"/>
    <w:rsid w:val="00C504C3"/>
    <w:rsid w:val="00C50FF6"/>
    <w:rsid w:val="00C53757"/>
    <w:rsid w:val="00C537B7"/>
    <w:rsid w:val="00C538E9"/>
    <w:rsid w:val="00C5459E"/>
    <w:rsid w:val="00C54CF1"/>
    <w:rsid w:val="00C557C0"/>
    <w:rsid w:val="00C56A65"/>
    <w:rsid w:val="00C56EA9"/>
    <w:rsid w:val="00C56F8D"/>
    <w:rsid w:val="00C600AD"/>
    <w:rsid w:val="00C615A5"/>
    <w:rsid w:val="00C61612"/>
    <w:rsid w:val="00C6178A"/>
    <w:rsid w:val="00C61811"/>
    <w:rsid w:val="00C6246A"/>
    <w:rsid w:val="00C624B7"/>
    <w:rsid w:val="00C626C5"/>
    <w:rsid w:val="00C626E4"/>
    <w:rsid w:val="00C62DA2"/>
    <w:rsid w:val="00C63F69"/>
    <w:rsid w:val="00C64615"/>
    <w:rsid w:val="00C64EFA"/>
    <w:rsid w:val="00C65A4E"/>
    <w:rsid w:val="00C66195"/>
    <w:rsid w:val="00C666DC"/>
    <w:rsid w:val="00C66F00"/>
    <w:rsid w:val="00C70B4B"/>
    <w:rsid w:val="00C712ED"/>
    <w:rsid w:val="00C7198E"/>
    <w:rsid w:val="00C71D38"/>
    <w:rsid w:val="00C725C7"/>
    <w:rsid w:val="00C74026"/>
    <w:rsid w:val="00C74088"/>
    <w:rsid w:val="00C74549"/>
    <w:rsid w:val="00C7477F"/>
    <w:rsid w:val="00C757EF"/>
    <w:rsid w:val="00C75978"/>
    <w:rsid w:val="00C75ED6"/>
    <w:rsid w:val="00C763C9"/>
    <w:rsid w:val="00C76DAE"/>
    <w:rsid w:val="00C77748"/>
    <w:rsid w:val="00C77CE5"/>
    <w:rsid w:val="00C77D08"/>
    <w:rsid w:val="00C8016E"/>
    <w:rsid w:val="00C802F8"/>
    <w:rsid w:val="00C80A53"/>
    <w:rsid w:val="00C810B6"/>
    <w:rsid w:val="00C822B5"/>
    <w:rsid w:val="00C82EBD"/>
    <w:rsid w:val="00C83A20"/>
    <w:rsid w:val="00C845E9"/>
    <w:rsid w:val="00C84B77"/>
    <w:rsid w:val="00C851E9"/>
    <w:rsid w:val="00C85204"/>
    <w:rsid w:val="00C855D1"/>
    <w:rsid w:val="00C86247"/>
    <w:rsid w:val="00C87FCD"/>
    <w:rsid w:val="00C90987"/>
    <w:rsid w:val="00C90B8D"/>
    <w:rsid w:val="00C91806"/>
    <w:rsid w:val="00C92699"/>
    <w:rsid w:val="00C92B33"/>
    <w:rsid w:val="00C93075"/>
    <w:rsid w:val="00C9332C"/>
    <w:rsid w:val="00C93900"/>
    <w:rsid w:val="00C9459E"/>
    <w:rsid w:val="00C94D5A"/>
    <w:rsid w:val="00C96298"/>
    <w:rsid w:val="00C9647B"/>
    <w:rsid w:val="00C9734A"/>
    <w:rsid w:val="00C97B2F"/>
    <w:rsid w:val="00CA0454"/>
    <w:rsid w:val="00CA0587"/>
    <w:rsid w:val="00CA0795"/>
    <w:rsid w:val="00CA0F32"/>
    <w:rsid w:val="00CA0F50"/>
    <w:rsid w:val="00CA1D49"/>
    <w:rsid w:val="00CA258C"/>
    <w:rsid w:val="00CA2A8A"/>
    <w:rsid w:val="00CA43D5"/>
    <w:rsid w:val="00CA5F75"/>
    <w:rsid w:val="00CA6049"/>
    <w:rsid w:val="00CA612F"/>
    <w:rsid w:val="00CA68E5"/>
    <w:rsid w:val="00CA74AC"/>
    <w:rsid w:val="00CB08D7"/>
    <w:rsid w:val="00CB0FF6"/>
    <w:rsid w:val="00CB12BB"/>
    <w:rsid w:val="00CB21CE"/>
    <w:rsid w:val="00CB2416"/>
    <w:rsid w:val="00CB28EB"/>
    <w:rsid w:val="00CB2BC4"/>
    <w:rsid w:val="00CB2D6D"/>
    <w:rsid w:val="00CB2D7C"/>
    <w:rsid w:val="00CB4AA0"/>
    <w:rsid w:val="00CB5427"/>
    <w:rsid w:val="00CB55DC"/>
    <w:rsid w:val="00CB6479"/>
    <w:rsid w:val="00CB6D01"/>
    <w:rsid w:val="00CB6DBF"/>
    <w:rsid w:val="00CB7AEB"/>
    <w:rsid w:val="00CB7D66"/>
    <w:rsid w:val="00CC0190"/>
    <w:rsid w:val="00CC0201"/>
    <w:rsid w:val="00CC08B3"/>
    <w:rsid w:val="00CC161F"/>
    <w:rsid w:val="00CC2064"/>
    <w:rsid w:val="00CC2A33"/>
    <w:rsid w:val="00CC2DD4"/>
    <w:rsid w:val="00CC2E90"/>
    <w:rsid w:val="00CC3E7F"/>
    <w:rsid w:val="00CC4437"/>
    <w:rsid w:val="00CC6037"/>
    <w:rsid w:val="00CC6352"/>
    <w:rsid w:val="00CC663A"/>
    <w:rsid w:val="00CC6673"/>
    <w:rsid w:val="00CC68B9"/>
    <w:rsid w:val="00CC74CE"/>
    <w:rsid w:val="00CC762A"/>
    <w:rsid w:val="00CC762F"/>
    <w:rsid w:val="00CD0476"/>
    <w:rsid w:val="00CD093D"/>
    <w:rsid w:val="00CD0D21"/>
    <w:rsid w:val="00CD105C"/>
    <w:rsid w:val="00CD11FA"/>
    <w:rsid w:val="00CD1B14"/>
    <w:rsid w:val="00CD3251"/>
    <w:rsid w:val="00CD52C5"/>
    <w:rsid w:val="00CD593C"/>
    <w:rsid w:val="00CD5AB4"/>
    <w:rsid w:val="00CD5E13"/>
    <w:rsid w:val="00CD6369"/>
    <w:rsid w:val="00CD694D"/>
    <w:rsid w:val="00CE01B5"/>
    <w:rsid w:val="00CE0400"/>
    <w:rsid w:val="00CE09FC"/>
    <w:rsid w:val="00CE1353"/>
    <w:rsid w:val="00CE14E4"/>
    <w:rsid w:val="00CE2349"/>
    <w:rsid w:val="00CE2D80"/>
    <w:rsid w:val="00CE30D6"/>
    <w:rsid w:val="00CE371B"/>
    <w:rsid w:val="00CE39A8"/>
    <w:rsid w:val="00CE3EDF"/>
    <w:rsid w:val="00CE3F42"/>
    <w:rsid w:val="00CE420A"/>
    <w:rsid w:val="00CE52AA"/>
    <w:rsid w:val="00CE6A4A"/>
    <w:rsid w:val="00CE779B"/>
    <w:rsid w:val="00CE7984"/>
    <w:rsid w:val="00CE79F0"/>
    <w:rsid w:val="00CF03D0"/>
    <w:rsid w:val="00CF0BD0"/>
    <w:rsid w:val="00CF0DC8"/>
    <w:rsid w:val="00CF0DF8"/>
    <w:rsid w:val="00CF2279"/>
    <w:rsid w:val="00CF2747"/>
    <w:rsid w:val="00CF2A6D"/>
    <w:rsid w:val="00CF3E49"/>
    <w:rsid w:val="00CF3E5A"/>
    <w:rsid w:val="00CF4E19"/>
    <w:rsid w:val="00CF573F"/>
    <w:rsid w:val="00CF6526"/>
    <w:rsid w:val="00CF67A0"/>
    <w:rsid w:val="00CF6843"/>
    <w:rsid w:val="00CF7B42"/>
    <w:rsid w:val="00CF7DFA"/>
    <w:rsid w:val="00D0090B"/>
    <w:rsid w:val="00D00DEF"/>
    <w:rsid w:val="00D011F7"/>
    <w:rsid w:val="00D02260"/>
    <w:rsid w:val="00D039D5"/>
    <w:rsid w:val="00D04EDB"/>
    <w:rsid w:val="00D0546E"/>
    <w:rsid w:val="00D05704"/>
    <w:rsid w:val="00D05FB4"/>
    <w:rsid w:val="00D07109"/>
    <w:rsid w:val="00D072EB"/>
    <w:rsid w:val="00D10865"/>
    <w:rsid w:val="00D11513"/>
    <w:rsid w:val="00D11BE1"/>
    <w:rsid w:val="00D11D88"/>
    <w:rsid w:val="00D11E41"/>
    <w:rsid w:val="00D1278C"/>
    <w:rsid w:val="00D12B09"/>
    <w:rsid w:val="00D12C55"/>
    <w:rsid w:val="00D13289"/>
    <w:rsid w:val="00D13A08"/>
    <w:rsid w:val="00D1557D"/>
    <w:rsid w:val="00D155CA"/>
    <w:rsid w:val="00D15664"/>
    <w:rsid w:val="00D1639C"/>
    <w:rsid w:val="00D165BD"/>
    <w:rsid w:val="00D16751"/>
    <w:rsid w:val="00D16D96"/>
    <w:rsid w:val="00D1776E"/>
    <w:rsid w:val="00D1799B"/>
    <w:rsid w:val="00D17E17"/>
    <w:rsid w:val="00D20128"/>
    <w:rsid w:val="00D20150"/>
    <w:rsid w:val="00D20DA5"/>
    <w:rsid w:val="00D21BD7"/>
    <w:rsid w:val="00D21E9A"/>
    <w:rsid w:val="00D222F1"/>
    <w:rsid w:val="00D22521"/>
    <w:rsid w:val="00D226B9"/>
    <w:rsid w:val="00D227A0"/>
    <w:rsid w:val="00D234FE"/>
    <w:rsid w:val="00D23CBC"/>
    <w:rsid w:val="00D2403E"/>
    <w:rsid w:val="00D240C6"/>
    <w:rsid w:val="00D25340"/>
    <w:rsid w:val="00D2595A"/>
    <w:rsid w:val="00D25C27"/>
    <w:rsid w:val="00D25E4C"/>
    <w:rsid w:val="00D25EE3"/>
    <w:rsid w:val="00D260C2"/>
    <w:rsid w:val="00D263FD"/>
    <w:rsid w:val="00D264AC"/>
    <w:rsid w:val="00D265A2"/>
    <w:rsid w:val="00D276BB"/>
    <w:rsid w:val="00D278E7"/>
    <w:rsid w:val="00D27A32"/>
    <w:rsid w:val="00D30D86"/>
    <w:rsid w:val="00D31825"/>
    <w:rsid w:val="00D318B5"/>
    <w:rsid w:val="00D31BFB"/>
    <w:rsid w:val="00D33004"/>
    <w:rsid w:val="00D34C5A"/>
    <w:rsid w:val="00D3518B"/>
    <w:rsid w:val="00D3538E"/>
    <w:rsid w:val="00D3561A"/>
    <w:rsid w:val="00D35B24"/>
    <w:rsid w:val="00D35D80"/>
    <w:rsid w:val="00D36132"/>
    <w:rsid w:val="00D36307"/>
    <w:rsid w:val="00D36A07"/>
    <w:rsid w:val="00D37200"/>
    <w:rsid w:val="00D40223"/>
    <w:rsid w:val="00D4056A"/>
    <w:rsid w:val="00D40838"/>
    <w:rsid w:val="00D41238"/>
    <w:rsid w:val="00D4134E"/>
    <w:rsid w:val="00D41937"/>
    <w:rsid w:val="00D42E0A"/>
    <w:rsid w:val="00D433E5"/>
    <w:rsid w:val="00D437D9"/>
    <w:rsid w:val="00D43AB0"/>
    <w:rsid w:val="00D44630"/>
    <w:rsid w:val="00D44AEA"/>
    <w:rsid w:val="00D450AC"/>
    <w:rsid w:val="00D4608F"/>
    <w:rsid w:val="00D47617"/>
    <w:rsid w:val="00D4786F"/>
    <w:rsid w:val="00D529A4"/>
    <w:rsid w:val="00D52BE6"/>
    <w:rsid w:val="00D533E6"/>
    <w:rsid w:val="00D53760"/>
    <w:rsid w:val="00D54805"/>
    <w:rsid w:val="00D54835"/>
    <w:rsid w:val="00D548AA"/>
    <w:rsid w:val="00D54AB0"/>
    <w:rsid w:val="00D55EA5"/>
    <w:rsid w:val="00D5606E"/>
    <w:rsid w:val="00D560C6"/>
    <w:rsid w:val="00D5713D"/>
    <w:rsid w:val="00D578D2"/>
    <w:rsid w:val="00D57A98"/>
    <w:rsid w:val="00D57CD8"/>
    <w:rsid w:val="00D6027D"/>
    <w:rsid w:val="00D60551"/>
    <w:rsid w:val="00D6087D"/>
    <w:rsid w:val="00D60898"/>
    <w:rsid w:val="00D60D92"/>
    <w:rsid w:val="00D61483"/>
    <w:rsid w:val="00D618EB"/>
    <w:rsid w:val="00D61E8E"/>
    <w:rsid w:val="00D61F30"/>
    <w:rsid w:val="00D623C7"/>
    <w:rsid w:val="00D625E5"/>
    <w:rsid w:val="00D629B0"/>
    <w:rsid w:val="00D649F2"/>
    <w:rsid w:val="00D64C06"/>
    <w:rsid w:val="00D651AF"/>
    <w:rsid w:val="00D65980"/>
    <w:rsid w:val="00D6609A"/>
    <w:rsid w:val="00D6640C"/>
    <w:rsid w:val="00D664F2"/>
    <w:rsid w:val="00D66846"/>
    <w:rsid w:val="00D66BA0"/>
    <w:rsid w:val="00D66D74"/>
    <w:rsid w:val="00D672D7"/>
    <w:rsid w:val="00D67CC7"/>
    <w:rsid w:val="00D70165"/>
    <w:rsid w:val="00D70379"/>
    <w:rsid w:val="00D7080E"/>
    <w:rsid w:val="00D70C50"/>
    <w:rsid w:val="00D71542"/>
    <w:rsid w:val="00D7183D"/>
    <w:rsid w:val="00D71CB3"/>
    <w:rsid w:val="00D7202A"/>
    <w:rsid w:val="00D7307C"/>
    <w:rsid w:val="00D730E3"/>
    <w:rsid w:val="00D73E11"/>
    <w:rsid w:val="00D73EA2"/>
    <w:rsid w:val="00D745EA"/>
    <w:rsid w:val="00D74BEC"/>
    <w:rsid w:val="00D75477"/>
    <w:rsid w:val="00D75934"/>
    <w:rsid w:val="00D75A62"/>
    <w:rsid w:val="00D75BBA"/>
    <w:rsid w:val="00D75EDF"/>
    <w:rsid w:val="00D7627E"/>
    <w:rsid w:val="00D7651E"/>
    <w:rsid w:val="00D76583"/>
    <w:rsid w:val="00D76828"/>
    <w:rsid w:val="00D768F4"/>
    <w:rsid w:val="00D76B10"/>
    <w:rsid w:val="00D80E4C"/>
    <w:rsid w:val="00D8109D"/>
    <w:rsid w:val="00D81840"/>
    <w:rsid w:val="00D820A5"/>
    <w:rsid w:val="00D82435"/>
    <w:rsid w:val="00D84957"/>
    <w:rsid w:val="00D85123"/>
    <w:rsid w:val="00D87C99"/>
    <w:rsid w:val="00D900EB"/>
    <w:rsid w:val="00D912CA"/>
    <w:rsid w:val="00D92696"/>
    <w:rsid w:val="00D92B37"/>
    <w:rsid w:val="00D92E73"/>
    <w:rsid w:val="00D930BE"/>
    <w:rsid w:val="00D937EF"/>
    <w:rsid w:val="00D94681"/>
    <w:rsid w:val="00D94B6B"/>
    <w:rsid w:val="00D94D0A"/>
    <w:rsid w:val="00D94FA6"/>
    <w:rsid w:val="00D953E5"/>
    <w:rsid w:val="00D956CE"/>
    <w:rsid w:val="00D9589F"/>
    <w:rsid w:val="00D959D7"/>
    <w:rsid w:val="00D95E37"/>
    <w:rsid w:val="00D95F38"/>
    <w:rsid w:val="00D96D03"/>
    <w:rsid w:val="00D9729B"/>
    <w:rsid w:val="00DA044B"/>
    <w:rsid w:val="00DA078E"/>
    <w:rsid w:val="00DA07DC"/>
    <w:rsid w:val="00DA0D85"/>
    <w:rsid w:val="00DA1447"/>
    <w:rsid w:val="00DA17A9"/>
    <w:rsid w:val="00DA1AFE"/>
    <w:rsid w:val="00DA1B0A"/>
    <w:rsid w:val="00DA1E63"/>
    <w:rsid w:val="00DA1F73"/>
    <w:rsid w:val="00DA2A11"/>
    <w:rsid w:val="00DA3069"/>
    <w:rsid w:val="00DA35FD"/>
    <w:rsid w:val="00DA3DFD"/>
    <w:rsid w:val="00DA4AE3"/>
    <w:rsid w:val="00DA4F63"/>
    <w:rsid w:val="00DA648A"/>
    <w:rsid w:val="00DA7218"/>
    <w:rsid w:val="00DA743C"/>
    <w:rsid w:val="00DA7615"/>
    <w:rsid w:val="00DB07B2"/>
    <w:rsid w:val="00DB1145"/>
    <w:rsid w:val="00DB1C92"/>
    <w:rsid w:val="00DB1D79"/>
    <w:rsid w:val="00DB29BF"/>
    <w:rsid w:val="00DB2B02"/>
    <w:rsid w:val="00DB2F7F"/>
    <w:rsid w:val="00DB3071"/>
    <w:rsid w:val="00DB379D"/>
    <w:rsid w:val="00DB3883"/>
    <w:rsid w:val="00DB4246"/>
    <w:rsid w:val="00DB482C"/>
    <w:rsid w:val="00DB545E"/>
    <w:rsid w:val="00DB5681"/>
    <w:rsid w:val="00DB7B59"/>
    <w:rsid w:val="00DB7BDE"/>
    <w:rsid w:val="00DB7E30"/>
    <w:rsid w:val="00DB7FF8"/>
    <w:rsid w:val="00DC097C"/>
    <w:rsid w:val="00DC0F9E"/>
    <w:rsid w:val="00DC100B"/>
    <w:rsid w:val="00DC15D0"/>
    <w:rsid w:val="00DC179F"/>
    <w:rsid w:val="00DC185D"/>
    <w:rsid w:val="00DC1C46"/>
    <w:rsid w:val="00DC1C4C"/>
    <w:rsid w:val="00DC2C97"/>
    <w:rsid w:val="00DC3500"/>
    <w:rsid w:val="00DC3BDF"/>
    <w:rsid w:val="00DC5D7B"/>
    <w:rsid w:val="00DC5F24"/>
    <w:rsid w:val="00DC6503"/>
    <w:rsid w:val="00DC65DA"/>
    <w:rsid w:val="00DC6C33"/>
    <w:rsid w:val="00DC6FA9"/>
    <w:rsid w:val="00DC700D"/>
    <w:rsid w:val="00DC7402"/>
    <w:rsid w:val="00DC7745"/>
    <w:rsid w:val="00DD04A8"/>
    <w:rsid w:val="00DD0CB2"/>
    <w:rsid w:val="00DD19E8"/>
    <w:rsid w:val="00DD45ED"/>
    <w:rsid w:val="00DD46D9"/>
    <w:rsid w:val="00DD490D"/>
    <w:rsid w:val="00DD49FA"/>
    <w:rsid w:val="00DD52F1"/>
    <w:rsid w:val="00DD5CCC"/>
    <w:rsid w:val="00DD5D06"/>
    <w:rsid w:val="00DD7107"/>
    <w:rsid w:val="00DD7874"/>
    <w:rsid w:val="00DD7E8B"/>
    <w:rsid w:val="00DE0069"/>
    <w:rsid w:val="00DE00C2"/>
    <w:rsid w:val="00DE02FD"/>
    <w:rsid w:val="00DE1042"/>
    <w:rsid w:val="00DE10C4"/>
    <w:rsid w:val="00DE10DD"/>
    <w:rsid w:val="00DE145D"/>
    <w:rsid w:val="00DE1FDC"/>
    <w:rsid w:val="00DE22A3"/>
    <w:rsid w:val="00DE3ED8"/>
    <w:rsid w:val="00DE40F2"/>
    <w:rsid w:val="00DE46A7"/>
    <w:rsid w:val="00DE497B"/>
    <w:rsid w:val="00DE4DB0"/>
    <w:rsid w:val="00DE6125"/>
    <w:rsid w:val="00DE637B"/>
    <w:rsid w:val="00DE71E4"/>
    <w:rsid w:val="00DE7D40"/>
    <w:rsid w:val="00DF0DD1"/>
    <w:rsid w:val="00DF1A20"/>
    <w:rsid w:val="00DF1C83"/>
    <w:rsid w:val="00DF2E1A"/>
    <w:rsid w:val="00DF3662"/>
    <w:rsid w:val="00DF3FD3"/>
    <w:rsid w:val="00DF493E"/>
    <w:rsid w:val="00DF4BB7"/>
    <w:rsid w:val="00DF4C72"/>
    <w:rsid w:val="00DF6522"/>
    <w:rsid w:val="00DF6999"/>
    <w:rsid w:val="00DF6D66"/>
    <w:rsid w:val="00DF75AA"/>
    <w:rsid w:val="00DF76A7"/>
    <w:rsid w:val="00DF7982"/>
    <w:rsid w:val="00DF7A2E"/>
    <w:rsid w:val="00E000F0"/>
    <w:rsid w:val="00E00631"/>
    <w:rsid w:val="00E007A9"/>
    <w:rsid w:val="00E00D88"/>
    <w:rsid w:val="00E00EE4"/>
    <w:rsid w:val="00E016A1"/>
    <w:rsid w:val="00E02344"/>
    <w:rsid w:val="00E02514"/>
    <w:rsid w:val="00E02779"/>
    <w:rsid w:val="00E02A82"/>
    <w:rsid w:val="00E02DDF"/>
    <w:rsid w:val="00E0366E"/>
    <w:rsid w:val="00E036C2"/>
    <w:rsid w:val="00E04DA4"/>
    <w:rsid w:val="00E05851"/>
    <w:rsid w:val="00E06CA3"/>
    <w:rsid w:val="00E06FED"/>
    <w:rsid w:val="00E07070"/>
    <w:rsid w:val="00E07A38"/>
    <w:rsid w:val="00E1021D"/>
    <w:rsid w:val="00E102B9"/>
    <w:rsid w:val="00E11806"/>
    <w:rsid w:val="00E11B2F"/>
    <w:rsid w:val="00E11FA5"/>
    <w:rsid w:val="00E12551"/>
    <w:rsid w:val="00E12EF5"/>
    <w:rsid w:val="00E134DC"/>
    <w:rsid w:val="00E13503"/>
    <w:rsid w:val="00E1389E"/>
    <w:rsid w:val="00E141C9"/>
    <w:rsid w:val="00E141DC"/>
    <w:rsid w:val="00E14487"/>
    <w:rsid w:val="00E14EFB"/>
    <w:rsid w:val="00E158C1"/>
    <w:rsid w:val="00E159CE"/>
    <w:rsid w:val="00E15BD2"/>
    <w:rsid w:val="00E15C2A"/>
    <w:rsid w:val="00E16454"/>
    <w:rsid w:val="00E16EB6"/>
    <w:rsid w:val="00E17219"/>
    <w:rsid w:val="00E17221"/>
    <w:rsid w:val="00E173E9"/>
    <w:rsid w:val="00E17562"/>
    <w:rsid w:val="00E2048C"/>
    <w:rsid w:val="00E20DB1"/>
    <w:rsid w:val="00E219A5"/>
    <w:rsid w:val="00E21FD8"/>
    <w:rsid w:val="00E2214F"/>
    <w:rsid w:val="00E221A0"/>
    <w:rsid w:val="00E222DA"/>
    <w:rsid w:val="00E22C0F"/>
    <w:rsid w:val="00E23701"/>
    <w:rsid w:val="00E23E09"/>
    <w:rsid w:val="00E2429B"/>
    <w:rsid w:val="00E25740"/>
    <w:rsid w:val="00E2576A"/>
    <w:rsid w:val="00E25E59"/>
    <w:rsid w:val="00E25F74"/>
    <w:rsid w:val="00E26875"/>
    <w:rsid w:val="00E26A3E"/>
    <w:rsid w:val="00E27110"/>
    <w:rsid w:val="00E279EB"/>
    <w:rsid w:val="00E304BA"/>
    <w:rsid w:val="00E326A6"/>
    <w:rsid w:val="00E32C82"/>
    <w:rsid w:val="00E32D94"/>
    <w:rsid w:val="00E334F7"/>
    <w:rsid w:val="00E3380E"/>
    <w:rsid w:val="00E33C7A"/>
    <w:rsid w:val="00E3413E"/>
    <w:rsid w:val="00E34D42"/>
    <w:rsid w:val="00E35883"/>
    <w:rsid w:val="00E35978"/>
    <w:rsid w:val="00E35A8B"/>
    <w:rsid w:val="00E35B6A"/>
    <w:rsid w:val="00E368E9"/>
    <w:rsid w:val="00E40423"/>
    <w:rsid w:val="00E407BD"/>
    <w:rsid w:val="00E40CB5"/>
    <w:rsid w:val="00E4112D"/>
    <w:rsid w:val="00E41238"/>
    <w:rsid w:val="00E41B7B"/>
    <w:rsid w:val="00E41F08"/>
    <w:rsid w:val="00E425DD"/>
    <w:rsid w:val="00E42FF3"/>
    <w:rsid w:val="00E431EB"/>
    <w:rsid w:val="00E43683"/>
    <w:rsid w:val="00E43C14"/>
    <w:rsid w:val="00E43EBA"/>
    <w:rsid w:val="00E44971"/>
    <w:rsid w:val="00E44C98"/>
    <w:rsid w:val="00E450E2"/>
    <w:rsid w:val="00E46282"/>
    <w:rsid w:val="00E47877"/>
    <w:rsid w:val="00E50235"/>
    <w:rsid w:val="00E50B8B"/>
    <w:rsid w:val="00E512E2"/>
    <w:rsid w:val="00E513FE"/>
    <w:rsid w:val="00E515C9"/>
    <w:rsid w:val="00E518C6"/>
    <w:rsid w:val="00E519E5"/>
    <w:rsid w:val="00E5274F"/>
    <w:rsid w:val="00E52BE3"/>
    <w:rsid w:val="00E53323"/>
    <w:rsid w:val="00E53AC8"/>
    <w:rsid w:val="00E542C5"/>
    <w:rsid w:val="00E55A0C"/>
    <w:rsid w:val="00E56948"/>
    <w:rsid w:val="00E56FA8"/>
    <w:rsid w:val="00E57F3B"/>
    <w:rsid w:val="00E60667"/>
    <w:rsid w:val="00E60BF9"/>
    <w:rsid w:val="00E60D02"/>
    <w:rsid w:val="00E611BD"/>
    <w:rsid w:val="00E61764"/>
    <w:rsid w:val="00E64207"/>
    <w:rsid w:val="00E64E73"/>
    <w:rsid w:val="00E65288"/>
    <w:rsid w:val="00E65751"/>
    <w:rsid w:val="00E65FEB"/>
    <w:rsid w:val="00E66B1A"/>
    <w:rsid w:val="00E66D0F"/>
    <w:rsid w:val="00E678CA"/>
    <w:rsid w:val="00E70B6B"/>
    <w:rsid w:val="00E73A19"/>
    <w:rsid w:val="00E74BE8"/>
    <w:rsid w:val="00E74FAF"/>
    <w:rsid w:val="00E75439"/>
    <w:rsid w:val="00E7552E"/>
    <w:rsid w:val="00E755DF"/>
    <w:rsid w:val="00E756A9"/>
    <w:rsid w:val="00E763E8"/>
    <w:rsid w:val="00E76484"/>
    <w:rsid w:val="00E7685B"/>
    <w:rsid w:val="00E768AC"/>
    <w:rsid w:val="00E76B4A"/>
    <w:rsid w:val="00E76D68"/>
    <w:rsid w:val="00E77F84"/>
    <w:rsid w:val="00E804DD"/>
    <w:rsid w:val="00E807A2"/>
    <w:rsid w:val="00E80E70"/>
    <w:rsid w:val="00E81219"/>
    <w:rsid w:val="00E81AB1"/>
    <w:rsid w:val="00E82401"/>
    <w:rsid w:val="00E828AC"/>
    <w:rsid w:val="00E8327B"/>
    <w:rsid w:val="00E83C38"/>
    <w:rsid w:val="00E8539E"/>
    <w:rsid w:val="00E85A82"/>
    <w:rsid w:val="00E86F05"/>
    <w:rsid w:val="00E87243"/>
    <w:rsid w:val="00E874C0"/>
    <w:rsid w:val="00E87E4D"/>
    <w:rsid w:val="00E90668"/>
    <w:rsid w:val="00E92196"/>
    <w:rsid w:val="00E92261"/>
    <w:rsid w:val="00E922C3"/>
    <w:rsid w:val="00E92AED"/>
    <w:rsid w:val="00E92E85"/>
    <w:rsid w:val="00E9303D"/>
    <w:rsid w:val="00E9322C"/>
    <w:rsid w:val="00E9323E"/>
    <w:rsid w:val="00E939DB"/>
    <w:rsid w:val="00E93AD1"/>
    <w:rsid w:val="00E94138"/>
    <w:rsid w:val="00E94849"/>
    <w:rsid w:val="00E9566C"/>
    <w:rsid w:val="00E95B1E"/>
    <w:rsid w:val="00E96024"/>
    <w:rsid w:val="00E964BF"/>
    <w:rsid w:val="00E96967"/>
    <w:rsid w:val="00E96A08"/>
    <w:rsid w:val="00E96BBA"/>
    <w:rsid w:val="00E97E0B"/>
    <w:rsid w:val="00E97E0E"/>
    <w:rsid w:val="00EA007C"/>
    <w:rsid w:val="00EA02F6"/>
    <w:rsid w:val="00EA069E"/>
    <w:rsid w:val="00EA2193"/>
    <w:rsid w:val="00EA23A7"/>
    <w:rsid w:val="00EA2584"/>
    <w:rsid w:val="00EA3393"/>
    <w:rsid w:val="00EA3D1C"/>
    <w:rsid w:val="00EA4546"/>
    <w:rsid w:val="00EA4A69"/>
    <w:rsid w:val="00EA57CF"/>
    <w:rsid w:val="00EA6A5B"/>
    <w:rsid w:val="00EA732C"/>
    <w:rsid w:val="00EA73F0"/>
    <w:rsid w:val="00EA7932"/>
    <w:rsid w:val="00EB07C4"/>
    <w:rsid w:val="00EB158A"/>
    <w:rsid w:val="00EB18CE"/>
    <w:rsid w:val="00EB204B"/>
    <w:rsid w:val="00EB23F4"/>
    <w:rsid w:val="00EB2A05"/>
    <w:rsid w:val="00EB302F"/>
    <w:rsid w:val="00EB3280"/>
    <w:rsid w:val="00EB37B0"/>
    <w:rsid w:val="00EB3A0D"/>
    <w:rsid w:val="00EB3A82"/>
    <w:rsid w:val="00EB4A22"/>
    <w:rsid w:val="00EB529A"/>
    <w:rsid w:val="00EB5CB1"/>
    <w:rsid w:val="00EB60D4"/>
    <w:rsid w:val="00EB63A2"/>
    <w:rsid w:val="00EB63F1"/>
    <w:rsid w:val="00EB6B2A"/>
    <w:rsid w:val="00EB7687"/>
    <w:rsid w:val="00EB7A2B"/>
    <w:rsid w:val="00EC04A6"/>
    <w:rsid w:val="00EC0674"/>
    <w:rsid w:val="00EC2296"/>
    <w:rsid w:val="00EC2873"/>
    <w:rsid w:val="00EC2D9E"/>
    <w:rsid w:val="00EC31B1"/>
    <w:rsid w:val="00EC31E9"/>
    <w:rsid w:val="00EC3499"/>
    <w:rsid w:val="00EC3680"/>
    <w:rsid w:val="00EC5776"/>
    <w:rsid w:val="00EC6257"/>
    <w:rsid w:val="00EC6528"/>
    <w:rsid w:val="00EC682B"/>
    <w:rsid w:val="00EC6E4E"/>
    <w:rsid w:val="00EC74A0"/>
    <w:rsid w:val="00EC789F"/>
    <w:rsid w:val="00EC790A"/>
    <w:rsid w:val="00EC7AB9"/>
    <w:rsid w:val="00EC7E55"/>
    <w:rsid w:val="00ED0C3F"/>
    <w:rsid w:val="00ED1379"/>
    <w:rsid w:val="00ED15E2"/>
    <w:rsid w:val="00ED200C"/>
    <w:rsid w:val="00ED27D9"/>
    <w:rsid w:val="00ED2BF5"/>
    <w:rsid w:val="00ED2D4F"/>
    <w:rsid w:val="00ED309D"/>
    <w:rsid w:val="00ED334C"/>
    <w:rsid w:val="00ED4255"/>
    <w:rsid w:val="00ED4951"/>
    <w:rsid w:val="00ED5332"/>
    <w:rsid w:val="00ED5B11"/>
    <w:rsid w:val="00ED6B2C"/>
    <w:rsid w:val="00ED7266"/>
    <w:rsid w:val="00ED7862"/>
    <w:rsid w:val="00ED7C78"/>
    <w:rsid w:val="00EE0B0A"/>
    <w:rsid w:val="00EE12B0"/>
    <w:rsid w:val="00EE1692"/>
    <w:rsid w:val="00EE35E3"/>
    <w:rsid w:val="00EE4251"/>
    <w:rsid w:val="00EE44E3"/>
    <w:rsid w:val="00EE4726"/>
    <w:rsid w:val="00EE4EAD"/>
    <w:rsid w:val="00EE501C"/>
    <w:rsid w:val="00EE51C0"/>
    <w:rsid w:val="00EE5C5F"/>
    <w:rsid w:val="00EE5E57"/>
    <w:rsid w:val="00EE6C4F"/>
    <w:rsid w:val="00EE7969"/>
    <w:rsid w:val="00EE7C1D"/>
    <w:rsid w:val="00EF034D"/>
    <w:rsid w:val="00EF0770"/>
    <w:rsid w:val="00EF1483"/>
    <w:rsid w:val="00EF155D"/>
    <w:rsid w:val="00EF18FF"/>
    <w:rsid w:val="00EF2163"/>
    <w:rsid w:val="00EF2CC4"/>
    <w:rsid w:val="00EF3C02"/>
    <w:rsid w:val="00EF44A9"/>
    <w:rsid w:val="00EF4CA0"/>
    <w:rsid w:val="00EF4E77"/>
    <w:rsid w:val="00EF586B"/>
    <w:rsid w:val="00EF599A"/>
    <w:rsid w:val="00EF648D"/>
    <w:rsid w:val="00EF6F4E"/>
    <w:rsid w:val="00EF7E75"/>
    <w:rsid w:val="00F00885"/>
    <w:rsid w:val="00F01869"/>
    <w:rsid w:val="00F01F8F"/>
    <w:rsid w:val="00F02B19"/>
    <w:rsid w:val="00F0348A"/>
    <w:rsid w:val="00F0348C"/>
    <w:rsid w:val="00F03636"/>
    <w:rsid w:val="00F0529B"/>
    <w:rsid w:val="00F05B76"/>
    <w:rsid w:val="00F05CAE"/>
    <w:rsid w:val="00F0605A"/>
    <w:rsid w:val="00F06729"/>
    <w:rsid w:val="00F06B43"/>
    <w:rsid w:val="00F06E3A"/>
    <w:rsid w:val="00F07566"/>
    <w:rsid w:val="00F075C1"/>
    <w:rsid w:val="00F07C34"/>
    <w:rsid w:val="00F10CA6"/>
    <w:rsid w:val="00F10D3B"/>
    <w:rsid w:val="00F11F84"/>
    <w:rsid w:val="00F120EE"/>
    <w:rsid w:val="00F12584"/>
    <w:rsid w:val="00F128F1"/>
    <w:rsid w:val="00F135E5"/>
    <w:rsid w:val="00F1383B"/>
    <w:rsid w:val="00F1486F"/>
    <w:rsid w:val="00F14F72"/>
    <w:rsid w:val="00F1561E"/>
    <w:rsid w:val="00F1705F"/>
    <w:rsid w:val="00F21748"/>
    <w:rsid w:val="00F21B65"/>
    <w:rsid w:val="00F22B0F"/>
    <w:rsid w:val="00F23234"/>
    <w:rsid w:val="00F2346D"/>
    <w:rsid w:val="00F23625"/>
    <w:rsid w:val="00F24E28"/>
    <w:rsid w:val="00F24F11"/>
    <w:rsid w:val="00F25433"/>
    <w:rsid w:val="00F25485"/>
    <w:rsid w:val="00F259FC"/>
    <w:rsid w:val="00F270EC"/>
    <w:rsid w:val="00F305C0"/>
    <w:rsid w:val="00F30F4C"/>
    <w:rsid w:val="00F31568"/>
    <w:rsid w:val="00F32351"/>
    <w:rsid w:val="00F32F56"/>
    <w:rsid w:val="00F33783"/>
    <w:rsid w:val="00F34F38"/>
    <w:rsid w:val="00F35575"/>
    <w:rsid w:val="00F36975"/>
    <w:rsid w:val="00F37FB4"/>
    <w:rsid w:val="00F40173"/>
    <w:rsid w:val="00F40B8D"/>
    <w:rsid w:val="00F40C7C"/>
    <w:rsid w:val="00F40F24"/>
    <w:rsid w:val="00F42403"/>
    <w:rsid w:val="00F42695"/>
    <w:rsid w:val="00F42FA5"/>
    <w:rsid w:val="00F440F0"/>
    <w:rsid w:val="00F444F4"/>
    <w:rsid w:val="00F457ED"/>
    <w:rsid w:val="00F468F6"/>
    <w:rsid w:val="00F474B3"/>
    <w:rsid w:val="00F47887"/>
    <w:rsid w:val="00F503A8"/>
    <w:rsid w:val="00F50BC5"/>
    <w:rsid w:val="00F5361C"/>
    <w:rsid w:val="00F541A9"/>
    <w:rsid w:val="00F545DC"/>
    <w:rsid w:val="00F552B9"/>
    <w:rsid w:val="00F557B5"/>
    <w:rsid w:val="00F5584C"/>
    <w:rsid w:val="00F558AB"/>
    <w:rsid w:val="00F560A9"/>
    <w:rsid w:val="00F562A4"/>
    <w:rsid w:val="00F57C81"/>
    <w:rsid w:val="00F57EE2"/>
    <w:rsid w:val="00F61E1E"/>
    <w:rsid w:val="00F61EEF"/>
    <w:rsid w:val="00F622D6"/>
    <w:rsid w:val="00F62449"/>
    <w:rsid w:val="00F62887"/>
    <w:rsid w:val="00F62946"/>
    <w:rsid w:val="00F633BE"/>
    <w:rsid w:val="00F638B0"/>
    <w:rsid w:val="00F64354"/>
    <w:rsid w:val="00F64502"/>
    <w:rsid w:val="00F645A4"/>
    <w:rsid w:val="00F64FAD"/>
    <w:rsid w:val="00F65A18"/>
    <w:rsid w:val="00F65A7E"/>
    <w:rsid w:val="00F65BAE"/>
    <w:rsid w:val="00F65FE3"/>
    <w:rsid w:val="00F66330"/>
    <w:rsid w:val="00F66448"/>
    <w:rsid w:val="00F665A5"/>
    <w:rsid w:val="00F70136"/>
    <w:rsid w:val="00F70954"/>
    <w:rsid w:val="00F71287"/>
    <w:rsid w:val="00F713D5"/>
    <w:rsid w:val="00F7152F"/>
    <w:rsid w:val="00F7172B"/>
    <w:rsid w:val="00F719C2"/>
    <w:rsid w:val="00F71B96"/>
    <w:rsid w:val="00F721F7"/>
    <w:rsid w:val="00F72316"/>
    <w:rsid w:val="00F723B5"/>
    <w:rsid w:val="00F73B84"/>
    <w:rsid w:val="00F73F5A"/>
    <w:rsid w:val="00F74607"/>
    <w:rsid w:val="00F748F6"/>
    <w:rsid w:val="00F74C2C"/>
    <w:rsid w:val="00F74F5F"/>
    <w:rsid w:val="00F751C8"/>
    <w:rsid w:val="00F7559D"/>
    <w:rsid w:val="00F75756"/>
    <w:rsid w:val="00F76141"/>
    <w:rsid w:val="00F76F04"/>
    <w:rsid w:val="00F77719"/>
    <w:rsid w:val="00F80441"/>
    <w:rsid w:val="00F80DD7"/>
    <w:rsid w:val="00F80E0F"/>
    <w:rsid w:val="00F81DED"/>
    <w:rsid w:val="00F8226C"/>
    <w:rsid w:val="00F82C75"/>
    <w:rsid w:val="00F82D4E"/>
    <w:rsid w:val="00F82FF7"/>
    <w:rsid w:val="00F83490"/>
    <w:rsid w:val="00F8374E"/>
    <w:rsid w:val="00F8386D"/>
    <w:rsid w:val="00F8395D"/>
    <w:rsid w:val="00F8427A"/>
    <w:rsid w:val="00F847EE"/>
    <w:rsid w:val="00F84EA8"/>
    <w:rsid w:val="00F85008"/>
    <w:rsid w:val="00F85FC2"/>
    <w:rsid w:val="00F87255"/>
    <w:rsid w:val="00F903F7"/>
    <w:rsid w:val="00F91001"/>
    <w:rsid w:val="00F910E9"/>
    <w:rsid w:val="00F91691"/>
    <w:rsid w:val="00F91DC4"/>
    <w:rsid w:val="00F9242D"/>
    <w:rsid w:val="00F930A4"/>
    <w:rsid w:val="00F9389F"/>
    <w:rsid w:val="00F947BF"/>
    <w:rsid w:val="00F950F5"/>
    <w:rsid w:val="00F9568E"/>
    <w:rsid w:val="00F95F27"/>
    <w:rsid w:val="00F9629C"/>
    <w:rsid w:val="00F96B56"/>
    <w:rsid w:val="00F9793C"/>
    <w:rsid w:val="00FA017E"/>
    <w:rsid w:val="00FA055A"/>
    <w:rsid w:val="00FA05E2"/>
    <w:rsid w:val="00FA0972"/>
    <w:rsid w:val="00FA1990"/>
    <w:rsid w:val="00FA27E6"/>
    <w:rsid w:val="00FA3F25"/>
    <w:rsid w:val="00FA3F77"/>
    <w:rsid w:val="00FA40E6"/>
    <w:rsid w:val="00FA4DA2"/>
    <w:rsid w:val="00FA5288"/>
    <w:rsid w:val="00FA5ACE"/>
    <w:rsid w:val="00FA63E0"/>
    <w:rsid w:val="00FA64E6"/>
    <w:rsid w:val="00FA6A52"/>
    <w:rsid w:val="00FA6C5A"/>
    <w:rsid w:val="00FA6FAB"/>
    <w:rsid w:val="00FA70F0"/>
    <w:rsid w:val="00FB002D"/>
    <w:rsid w:val="00FB04D5"/>
    <w:rsid w:val="00FB0542"/>
    <w:rsid w:val="00FB05F5"/>
    <w:rsid w:val="00FB0DE1"/>
    <w:rsid w:val="00FB1060"/>
    <w:rsid w:val="00FB1994"/>
    <w:rsid w:val="00FB1A9B"/>
    <w:rsid w:val="00FB3650"/>
    <w:rsid w:val="00FB36D7"/>
    <w:rsid w:val="00FB3B24"/>
    <w:rsid w:val="00FB421D"/>
    <w:rsid w:val="00FB4411"/>
    <w:rsid w:val="00FB44B1"/>
    <w:rsid w:val="00FB53FE"/>
    <w:rsid w:val="00FB5574"/>
    <w:rsid w:val="00FB58F9"/>
    <w:rsid w:val="00FB5A15"/>
    <w:rsid w:val="00FB61C7"/>
    <w:rsid w:val="00FB72DE"/>
    <w:rsid w:val="00FB7440"/>
    <w:rsid w:val="00FB7520"/>
    <w:rsid w:val="00FB7C96"/>
    <w:rsid w:val="00FC183E"/>
    <w:rsid w:val="00FC1C04"/>
    <w:rsid w:val="00FC30D8"/>
    <w:rsid w:val="00FC3BBA"/>
    <w:rsid w:val="00FC3EC7"/>
    <w:rsid w:val="00FC407C"/>
    <w:rsid w:val="00FC44CC"/>
    <w:rsid w:val="00FC4540"/>
    <w:rsid w:val="00FC458A"/>
    <w:rsid w:val="00FC4E76"/>
    <w:rsid w:val="00FC4F8D"/>
    <w:rsid w:val="00FC5039"/>
    <w:rsid w:val="00FC5BD9"/>
    <w:rsid w:val="00FC6555"/>
    <w:rsid w:val="00FC6EDC"/>
    <w:rsid w:val="00FC76FB"/>
    <w:rsid w:val="00FD0DB9"/>
    <w:rsid w:val="00FD1A05"/>
    <w:rsid w:val="00FD1A10"/>
    <w:rsid w:val="00FD1C58"/>
    <w:rsid w:val="00FD2319"/>
    <w:rsid w:val="00FD236D"/>
    <w:rsid w:val="00FD2560"/>
    <w:rsid w:val="00FD2AE4"/>
    <w:rsid w:val="00FD3E98"/>
    <w:rsid w:val="00FD41FB"/>
    <w:rsid w:val="00FD441C"/>
    <w:rsid w:val="00FD533C"/>
    <w:rsid w:val="00FD5E93"/>
    <w:rsid w:val="00FD6266"/>
    <w:rsid w:val="00FD628A"/>
    <w:rsid w:val="00FD690D"/>
    <w:rsid w:val="00FD7902"/>
    <w:rsid w:val="00FD7C26"/>
    <w:rsid w:val="00FE0997"/>
    <w:rsid w:val="00FE0C9D"/>
    <w:rsid w:val="00FE18D1"/>
    <w:rsid w:val="00FE23BF"/>
    <w:rsid w:val="00FE265B"/>
    <w:rsid w:val="00FE275C"/>
    <w:rsid w:val="00FE346B"/>
    <w:rsid w:val="00FE36F9"/>
    <w:rsid w:val="00FE3E36"/>
    <w:rsid w:val="00FE452A"/>
    <w:rsid w:val="00FE45FD"/>
    <w:rsid w:val="00FE4974"/>
    <w:rsid w:val="00FE52FF"/>
    <w:rsid w:val="00FE61D6"/>
    <w:rsid w:val="00FE68E3"/>
    <w:rsid w:val="00FE6BD7"/>
    <w:rsid w:val="00FE6E50"/>
    <w:rsid w:val="00FE761E"/>
    <w:rsid w:val="00FF19E1"/>
    <w:rsid w:val="00FF21D9"/>
    <w:rsid w:val="00FF2846"/>
    <w:rsid w:val="00FF2B55"/>
    <w:rsid w:val="00FF2CD9"/>
    <w:rsid w:val="00FF30A2"/>
    <w:rsid w:val="00FF30B9"/>
    <w:rsid w:val="00FF32BB"/>
    <w:rsid w:val="00FF4EA7"/>
    <w:rsid w:val="00FF6198"/>
    <w:rsid w:val="00FF76DD"/>
    <w:rsid w:val="00FF77F2"/>
    <w:rsid w:val="00FF7B87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1297"/>
    <o:shapelayout v:ext="edit">
      <o:idmap v:ext="edit" data="1"/>
    </o:shapelayout>
  </w:shapeDefaults>
  <w:decimalSymbol w:val=","/>
  <w:listSeparator w:val=";"/>
  <w14:docId w14:val="356AB991"/>
  <w15:docId w15:val="{DE589AF8-EC88-490E-AB4F-64C2C6E3C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1806"/>
    <w:pPr>
      <w:spacing w:after="120" w:line="360" w:lineRule="auto"/>
      <w:jc w:val="both"/>
    </w:pPr>
    <w:rPr>
      <w:rFonts w:ascii="Arial" w:eastAsia="Times New Roman" w:hAnsi="Arial"/>
    </w:rPr>
  </w:style>
  <w:style w:type="paragraph" w:styleId="berschrift1">
    <w:name w:val="heading 1"/>
    <w:aliases w:val="u1"/>
    <w:basedOn w:val="Standard"/>
    <w:next w:val="Standard"/>
    <w:link w:val="berschrift1Zchn"/>
    <w:uiPriority w:val="99"/>
    <w:qFormat/>
    <w:rsid w:val="00AC7E35"/>
    <w:pPr>
      <w:keepNext/>
      <w:spacing w:before="480" w:after="24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aliases w:val="Überschrift 2Angebot"/>
    <w:basedOn w:val="Standard"/>
    <w:next w:val="Standard"/>
    <w:link w:val="berschrift2Zchn"/>
    <w:qFormat/>
    <w:rsid w:val="00C77CE5"/>
    <w:pPr>
      <w:keepNext/>
      <w:numPr>
        <w:ilvl w:val="1"/>
        <w:numId w:val="4"/>
      </w:numPr>
      <w:spacing w:before="480" w:after="240"/>
      <w:outlineLvl w:val="1"/>
    </w:pPr>
    <w:rPr>
      <w:b/>
      <w:bCs/>
      <w:iCs/>
      <w:sz w:val="26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rsid w:val="00C77CE5"/>
    <w:pPr>
      <w:keepNext/>
      <w:numPr>
        <w:ilvl w:val="2"/>
        <w:numId w:val="4"/>
      </w:numPr>
      <w:tabs>
        <w:tab w:val="left" w:pos="1009"/>
      </w:tabs>
      <w:spacing w:before="240" w:after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A5CB0"/>
    <w:pPr>
      <w:keepNext/>
      <w:numPr>
        <w:ilvl w:val="3"/>
        <w:numId w:val="4"/>
      </w:numPr>
      <w:tabs>
        <w:tab w:val="clear" w:pos="1715"/>
        <w:tab w:val="num" w:pos="2268"/>
      </w:tabs>
      <w:spacing w:before="240" w:after="240"/>
      <w:ind w:left="851" w:hanging="851"/>
      <w:outlineLvl w:val="3"/>
    </w:pPr>
    <w:rPr>
      <w:b/>
      <w:bCs/>
      <w:szCs w:val="22"/>
      <w:lang w:val="x-none" w:eastAsia="x-none"/>
    </w:rPr>
  </w:style>
  <w:style w:type="paragraph" w:styleId="berschrift5">
    <w:name w:val="heading 5"/>
    <w:aliases w:val="Teilüberschrift 1"/>
    <w:basedOn w:val="Standard"/>
    <w:next w:val="Standard"/>
    <w:link w:val="berschrift5Zchn"/>
    <w:qFormat/>
    <w:rsid w:val="00AC7E35"/>
    <w:pPr>
      <w:numPr>
        <w:ilvl w:val="4"/>
        <w:numId w:val="4"/>
      </w:numPr>
      <w:tabs>
        <w:tab w:val="clear" w:pos="1576"/>
        <w:tab w:val="num" w:pos="1008"/>
      </w:tabs>
      <w:spacing w:before="240" w:after="240"/>
      <w:ind w:left="567"/>
      <w:outlineLvl w:val="4"/>
    </w:pPr>
    <w:rPr>
      <w:b/>
      <w:bCs/>
      <w:iCs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7CE5"/>
    <w:pPr>
      <w:numPr>
        <w:ilvl w:val="5"/>
        <w:numId w:val="4"/>
      </w:numPr>
      <w:tabs>
        <w:tab w:val="clear" w:pos="1152"/>
        <w:tab w:val="left" w:pos="1009"/>
      </w:tabs>
      <w:spacing w:before="240" w:after="60"/>
      <w:outlineLvl w:val="5"/>
    </w:pPr>
    <w:rPr>
      <w:b/>
      <w:bCs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qFormat/>
    <w:rsid w:val="00AC7E35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qFormat/>
    <w:rsid w:val="00AC7E35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qFormat/>
    <w:rsid w:val="00AC7E35"/>
    <w:pPr>
      <w:numPr>
        <w:ilvl w:val="8"/>
        <w:numId w:val="4"/>
      </w:numPr>
      <w:spacing w:before="240" w:after="60"/>
      <w:outlineLvl w:val="8"/>
    </w:pPr>
    <w:rPr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link w:val="berschrift1"/>
    <w:uiPriority w:val="99"/>
    <w:rsid w:val="00AE7218"/>
    <w:rPr>
      <w:rFonts w:ascii="Arial" w:eastAsia="Times New Roman" w:hAnsi="Arial" w:cs="Times New Roman"/>
      <w:b/>
      <w:bCs/>
      <w:kern w:val="32"/>
      <w:sz w:val="28"/>
      <w:szCs w:val="32"/>
      <w:lang w:val="x-none" w:eastAsia="x-none"/>
    </w:rPr>
  </w:style>
  <w:style w:type="character" w:customStyle="1" w:styleId="berschrift2Zchn">
    <w:name w:val="Überschrift 2 Zchn"/>
    <w:aliases w:val="Überschrift 2Angebot Zchn"/>
    <w:link w:val="berschrift2"/>
    <w:rsid w:val="00C77CE5"/>
    <w:rPr>
      <w:rFonts w:ascii="Arial" w:eastAsia="Times New Roman" w:hAnsi="Arial"/>
      <w:b/>
      <w:bCs/>
      <w:iCs/>
      <w:sz w:val="26"/>
      <w:szCs w:val="28"/>
      <w:lang w:val="x-none" w:eastAsia="x-none"/>
    </w:rPr>
  </w:style>
  <w:style w:type="character" w:customStyle="1" w:styleId="berschrift3Zchn">
    <w:name w:val="Überschrift 3 Zchn"/>
    <w:link w:val="berschrift3"/>
    <w:rsid w:val="00C77CE5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4Zchn">
    <w:name w:val="Überschrift 4 Zchn"/>
    <w:link w:val="berschrift4"/>
    <w:rsid w:val="004A5CB0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5Zchn">
    <w:name w:val="Überschrift 5 Zchn"/>
    <w:aliases w:val="Teilüberschrift 1 Zchn"/>
    <w:link w:val="berschrift5"/>
    <w:rsid w:val="00AE7218"/>
    <w:rPr>
      <w:rFonts w:ascii="Arial" w:eastAsia="Times New Roman" w:hAnsi="Arial"/>
      <w:b/>
      <w:bCs/>
      <w:iCs/>
      <w:szCs w:val="26"/>
      <w:lang w:val="x-none" w:eastAsia="x-none"/>
    </w:rPr>
  </w:style>
  <w:style w:type="character" w:customStyle="1" w:styleId="berschrift6Zchn">
    <w:name w:val="Überschrift 6 Zchn"/>
    <w:link w:val="berschrift6"/>
    <w:rsid w:val="00C77CE5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7Zchn">
    <w:name w:val="Überschrift 7 Zchn"/>
    <w:link w:val="berschrift7"/>
    <w:rsid w:val="00AE721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rsid w:val="00AE721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rsid w:val="00AE7218"/>
    <w:rPr>
      <w:rFonts w:ascii="Arial" w:eastAsia="Times New Roman" w:hAnsi="Arial"/>
      <w:szCs w:val="22"/>
      <w:lang w:val="x-none" w:eastAsia="x-none"/>
    </w:rPr>
  </w:style>
  <w:style w:type="paragraph" w:customStyle="1" w:styleId="Vertragsteile">
    <w:name w:val="Vertragsteile"/>
    <w:basedOn w:val="Standard"/>
    <w:uiPriority w:val="99"/>
    <w:rsid w:val="00AE7218"/>
    <w:pPr>
      <w:spacing w:after="400"/>
    </w:pPr>
    <w:rPr>
      <w:smallCaps/>
      <w:sz w:val="28"/>
      <w:szCs w:val="28"/>
    </w:rPr>
  </w:style>
  <w:style w:type="paragraph" w:customStyle="1" w:styleId="Manuelleberschrift">
    <w:name w:val="Manuelle Überschrift"/>
    <w:basedOn w:val="Standard"/>
    <w:uiPriority w:val="99"/>
    <w:rsid w:val="00AE7218"/>
    <w:rPr>
      <w:b/>
      <w:sz w:val="24"/>
    </w:rPr>
  </w:style>
  <w:style w:type="character" w:styleId="Kommentarzeichen">
    <w:name w:val="annotation reference"/>
    <w:uiPriority w:val="99"/>
    <w:rsid w:val="00AE7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AE721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unhideWhenUsed/>
    <w:rsid w:val="00AC7E3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AE7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E7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E7218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AE72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character" w:styleId="Seitenzahl">
    <w:name w:val="page number"/>
    <w:basedOn w:val="Absatz-Standardschriftart"/>
    <w:rsid w:val="00AE7218"/>
  </w:style>
  <w:style w:type="paragraph" w:styleId="Titel">
    <w:name w:val="Title"/>
    <w:basedOn w:val="Standard"/>
    <w:next w:val="Standard"/>
    <w:link w:val="TitelZchn"/>
    <w:uiPriority w:val="99"/>
    <w:qFormat/>
    <w:rsid w:val="005A498B"/>
    <w:pPr>
      <w:autoSpaceDE w:val="0"/>
      <w:autoSpaceDN w:val="0"/>
      <w:adjustRightInd w:val="0"/>
      <w:spacing w:after="0"/>
      <w:jc w:val="center"/>
    </w:pPr>
    <w:rPr>
      <w:b/>
      <w:sz w:val="44"/>
      <w:szCs w:val="24"/>
      <w:lang w:val="x-none" w:eastAsia="x-none"/>
    </w:rPr>
  </w:style>
  <w:style w:type="character" w:customStyle="1" w:styleId="TitelZchn">
    <w:name w:val="Titel Zchn"/>
    <w:link w:val="Titel"/>
    <w:uiPriority w:val="99"/>
    <w:rsid w:val="005A498B"/>
    <w:rPr>
      <w:rFonts w:ascii="Arial" w:eastAsia="Times New Roman" w:hAnsi="Arial"/>
      <w:b/>
      <w:sz w:val="44"/>
      <w:szCs w:val="24"/>
      <w:lang w:val="x-none" w:eastAsia="x-none"/>
    </w:rPr>
  </w:style>
  <w:style w:type="paragraph" w:styleId="Verzeichnis1">
    <w:name w:val="toc 1"/>
    <w:aliases w:val="Musterauftrag"/>
    <w:basedOn w:val="Standard"/>
    <w:next w:val="Standard"/>
    <w:autoRedefine/>
    <w:uiPriority w:val="39"/>
    <w:qFormat/>
    <w:rsid w:val="00AC7E35"/>
    <w:pPr>
      <w:spacing w:before="240"/>
    </w:pPr>
    <w:rPr>
      <w:rFonts w:cs="Calibri"/>
      <w:b/>
      <w:bCs/>
    </w:rPr>
  </w:style>
  <w:style w:type="paragraph" w:customStyle="1" w:styleId="01Befllungshinweise">
    <w:name w:val="01_Befüllungshinweise"/>
    <w:basedOn w:val="Standard"/>
    <w:link w:val="01BefllungshinweiseChar"/>
    <w:rsid w:val="00AE7218"/>
    <w:rPr>
      <w:i/>
      <w:color w:val="008000"/>
    </w:rPr>
  </w:style>
  <w:style w:type="character" w:customStyle="1" w:styleId="01BefllungshinweiseChar">
    <w:name w:val="01_Befüllungshinweise Char"/>
    <w:link w:val="01Befllungshinweise"/>
    <w:rsid w:val="00AE7218"/>
    <w:rPr>
      <w:rFonts w:ascii="Arial" w:eastAsia="Times New Roman" w:hAnsi="Arial" w:cs="Times New Roman"/>
      <w:i/>
      <w:color w:val="008000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AC7E35"/>
    <w:pPr>
      <w:spacing w:before="120" w:after="0"/>
      <w:ind w:left="220"/>
    </w:pPr>
    <w:rPr>
      <w:rFonts w:cs="Calibri"/>
      <w:iCs/>
    </w:rPr>
  </w:style>
  <w:style w:type="paragraph" w:styleId="Verzeichnis3">
    <w:name w:val="toc 3"/>
    <w:basedOn w:val="Standard"/>
    <w:next w:val="Standard"/>
    <w:autoRedefine/>
    <w:uiPriority w:val="39"/>
    <w:qFormat/>
    <w:rsid w:val="00AC7E35"/>
    <w:pPr>
      <w:spacing w:after="0"/>
      <w:ind w:left="440"/>
    </w:pPr>
    <w:rPr>
      <w:rFonts w:cs="Calibri"/>
    </w:rPr>
  </w:style>
  <w:style w:type="paragraph" w:styleId="Verzeichnis4">
    <w:name w:val="toc 4"/>
    <w:basedOn w:val="Standard"/>
    <w:next w:val="Standard"/>
    <w:autoRedefine/>
    <w:uiPriority w:val="39"/>
    <w:rsid w:val="00D16751"/>
    <w:pPr>
      <w:spacing w:after="0"/>
      <w:ind w:left="66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D16751"/>
    <w:pPr>
      <w:spacing w:after="0"/>
      <w:ind w:left="88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99"/>
    <w:rsid w:val="00D16751"/>
    <w:pPr>
      <w:spacing w:after="0"/>
      <w:ind w:left="110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99"/>
    <w:rsid w:val="00D16751"/>
    <w:pPr>
      <w:spacing w:after="0"/>
      <w:ind w:left="132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99"/>
    <w:rsid w:val="00D16751"/>
    <w:pPr>
      <w:spacing w:after="0"/>
      <w:ind w:left="1540"/>
    </w:pPr>
    <w:rPr>
      <w:rFonts w:cs="Calibri"/>
    </w:rPr>
  </w:style>
  <w:style w:type="paragraph" w:styleId="Verzeichnis9">
    <w:name w:val="toc 9"/>
    <w:basedOn w:val="Standard"/>
    <w:next w:val="Standard"/>
    <w:autoRedefine/>
    <w:uiPriority w:val="99"/>
    <w:rsid w:val="00D16751"/>
    <w:pPr>
      <w:spacing w:after="0"/>
      <w:ind w:left="1760"/>
    </w:pPr>
    <w:rPr>
      <w:rFonts w:cs="Calibri"/>
    </w:rPr>
  </w:style>
  <w:style w:type="character" w:styleId="Fett">
    <w:name w:val="Strong"/>
    <w:uiPriority w:val="99"/>
    <w:qFormat/>
    <w:rsid w:val="00AE7218"/>
    <w:rPr>
      <w:b/>
      <w:bCs/>
    </w:rPr>
  </w:style>
  <w:style w:type="character" w:styleId="Hyperlink">
    <w:name w:val="Hyperlink"/>
    <w:uiPriority w:val="99"/>
    <w:rsid w:val="00AE7218"/>
    <w:rPr>
      <w:color w:val="0000FF"/>
      <w:u w:val="single"/>
    </w:rPr>
  </w:style>
  <w:style w:type="paragraph" w:customStyle="1" w:styleId="01IndividuelleTextbausteine">
    <w:name w:val="01_Individuelle Textbausteine"/>
    <w:basedOn w:val="Standard"/>
    <w:link w:val="01IndividuelleTextbausteineChar"/>
    <w:rsid w:val="00AE7218"/>
    <w:rPr>
      <w:i/>
      <w:color w:val="0000FF"/>
    </w:rPr>
  </w:style>
  <w:style w:type="character" w:customStyle="1" w:styleId="01IndividuelleTextbausteineChar">
    <w:name w:val="01_Individuelle Textbausteine Char"/>
    <w:link w:val="01IndividuelleTextbausteine"/>
    <w:rsid w:val="00AE7218"/>
    <w:rPr>
      <w:rFonts w:ascii="Arial" w:eastAsia="Times New Roman" w:hAnsi="Arial" w:cs="Times New Roman"/>
      <w:i/>
      <w:color w:val="0000FF"/>
      <w:szCs w:val="20"/>
      <w:lang w:eastAsia="de-DE"/>
    </w:rPr>
  </w:style>
  <w:style w:type="paragraph" w:styleId="Textkrper-Einzug3">
    <w:name w:val="Body Text Indent 3"/>
    <w:aliases w:val="Textkörper-Einzug 3 Char1,Textkörper-Einzug 3 Char Char1,Textkörper-Einzug 3 Char,Textkörper-Einzug 3 Char Char,Textkörper-Einzug 3 Char1 Char Char1,Textkörper-Einzug 3 Char Char Char Char,Textkörper-Einzug 3 Char2"/>
    <w:basedOn w:val="Standard"/>
    <w:link w:val="Textkrper-Einzug3Zchn"/>
    <w:uiPriority w:val="99"/>
    <w:rsid w:val="00AE7218"/>
    <w:pPr>
      <w:widowControl w:val="0"/>
      <w:adjustRightInd w:val="0"/>
      <w:spacing w:after="0"/>
      <w:ind w:left="1276" w:hanging="425"/>
      <w:textAlignment w:val="baseline"/>
    </w:pPr>
  </w:style>
  <w:style w:type="character" w:customStyle="1" w:styleId="Textkrper-Einzug3Zchn">
    <w:name w:val="Textkörper-Einzug 3 Zchn"/>
    <w:aliases w:val="Textkörper-Einzug 3 Char1 Zchn,Textkörper-Einzug 3 Char Char1 Zchn,Textkörper-Einzug 3 Char Zchn,Textkörper-Einzug 3 Char Char Zchn,Textkörper-Einzug 3 Char1 Char Char1 Zchn,Textkörper-Einzug 3 Char Char Char Char Zchn"/>
    <w:link w:val="Textkrper-Einzug3"/>
    <w:uiPriority w:val="99"/>
    <w:rsid w:val="00AE7218"/>
    <w:rPr>
      <w:rFonts w:ascii="Arial" w:eastAsia="Times New Roman" w:hAnsi="Arial" w:cs="Times New Roman"/>
      <w:szCs w:val="20"/>
      <w:lang w:eastAsia="de-DE"/>
    </w:rPr>
  </w:style>
  <w:style w:type="paragraph" w:customStyle="1" w:styleId="Vorstandsleiste">
    <w:name w:val="Vorstandsleiste"/>
    <w:basedOn w:val="Standard"/>
    <w:uiPriority w:val="99"/>
    <w:rsid w:val="00AE7218"/>
    <w:pPr>
      <w:tabs>
        <w:tab w:val="left" w:pos="170"/>
        <w:tab w:val="left" w:pos="397"/>
      </w:tabs>
      <w:spacing w:after="0" w:line="168" w:lineRule="exact"/>
    </w:pPr>
    <w:rPr>
      <w:rFonts w:ascii="RWE" w:hAnsi="RWE"/>
      <w:sz w:val="14"/>
    </w:rPr>
  </w:style>
  <w:style w:type="paragraph" w:customStyle="1" w:styleId="VorstandsleisteZwiZei">
    <w:name w:val="Vorstandsleiste ZwiZei"/>
    <w:basedOn w:val="Vorstandsleiste"/>
    <w:next w:val="Vorstandsleiste"/>
    <w:uiPriority w:val="99"/>
    <w:rsid w:val="00AE7218"/>
    <w:pPr>
      <w:spacing w:line="84" w:lineRule="exact"/>
    </w:pPr>
  </w:style>
  <w:style w:type="paragraph" w:customStyle="1" w:styleId="Abteilung">
    <w:name w:val="Abteilung"/>
    <w:basedOn w:val="Standard"/>
    <w:uiPriority w:val="99"/>
    <w:rsid w:val="00AE7218"/>
    <w:pPr>
      <w:framePr w:hSpace="141" w:wrap="around" w:vAnchor="text" w:hAnchor="page" w:x="6355" w:y="-85"/>
    </w:pPr>
    <w:rPr>
      <w:b/>
      <w:sz w:val="18"/>
    </w:rPr>
  </w:style>
  <w:style w:type="paragraph" w:customStyle="1" w:styleId="Vorstandsleistefett">
    <w:name w:val="Vorstandsleiste fett"/>
    <w:basedOn w:val="Vorstandsleiste"/>
    <w:uiPriority w:val="99"/>
    <w:rsid w:val="00AE7218"/>
    <w:pPr>
      <w:tabs>
        <w:tab w:val="clear" w:pos="397"/>
        <w:tab w:val="left" w:pos="5443"/>
        <w:tab w:val="left" w:pos="7881"/>
      </w:tabs>
    </w:pPr>
    <w:rPr>
      <w:b/>
      <w:noProof/>
    </w:rPr>
  </w:style>
  <w:style w:type="paragraph" w:styleId="Blocktext">
    <w:name w:val="Block Text"/>
    <w:basedOn w:val="Standard"/>
    <w:uiPriority w:val="99"/>
    <w:rsid w:val="00AE7218"/>
    <w:pPr>
      <w:widowControl w:val="0"/>
      <w:adjustRightInd w:val="0"/>
      <w:spacing w:after="0" w:line="360" w:lineRule="atLeast"/>
      <w:ind w:left="1134" w:right="-142"/>
      <w:textAlignment w:val="baseline"/>
    </w:pPr>
  </w:style>
  <w:style w:type="paragraph" w:customStyle="1" w:styleId="Aufzhlung3">
    <w:name w:val="Aufzählung_3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character" w:styleId="BesuchterLink">
    <w:name w:val="FollowedHyperlink"/>
    <w:uiPriority w:val="99"/>
    <w:rsid w:val="00AE7218"/>
    <w:rPr>
      <w:color w:val="606420"/>
      <w:u w:val="single"/>
    </w:rPr>
  </w:style>
  <w:style w:type="paragraph" w:customStyle="1" w:styleId="Betreff">
    <w:name w:val="Betreff"/>
    <w:basedOn w:val="Standard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b/>
    </w:rPr>
  </w:style>
  <w:style w:type="paragraph" w:customStyle="1" w:styleId="C1PlainText">
    <w:name w:val="C1 Plain Text"/>
    <w:basedOn w:val="Standard"/>
    <w:link w:val="C1PlainTextZchn"/>
    <w:uiPriority w:val="99"/>
    <w:rsid w:val="00AE7218"/>
    <w:pPr>
      <w:overflowPunct w:val="0"/>
      <w:autoSpaceDE w:val="0"/>
      <w:autoSpaceDN w:val="0"/>
      <w:adjustRightInd w:val="0"/>
      <w:spacing w:before="120"/>
      <w:ind w:left="1298"/>
      <w:textAlignment w:val="baseline"/>
    </w:pPr>
    <w:rPr>
      <w:sz w:val="24"/>
      <w:szCs w:val="24"/>
      <w:lang w:eastAsia="en-US"/>
    </w:rPr>
  </w:style>
  <w:style w:type="character" w:customStyle="1" w:styleId="C1PlainTextZchn">
    <w:name w:val="C1 Plain Text Zchn"/>
    <w:link w:val="C1PlainText"/>
    <w:uiPriority w:val="99"/>
    <w:rsid w:val="00AE7218"/>
    <w:rPr>
      <w:rFonts w:ascii="Arial" w:eastAsia="Times New Roman" w:hAnsi="Arial" w:cs="Times New Roman"/>
      <w:sz w:val="24"/>
      <w:szCs w:val="24"/>
    </w:rPr>
  </w:style>
  <w:style w:type="paragraph" w:customStyle="1" w:styleId="Andreas2">
    <w:name w:val="Andreas 2"/>
    <w:basedOn w:val="berschrift2"/>
    <w:uiPriority w:val="99"/>
    <w:rsid w:val="00AC7E35"/>
    <w:pPr>
      <w:widowControl w:val="0"/>
      <w:numPr>
        <w:ilvl w:val="0"/>
        <w:numId w:val="0"/>
      </w:numPr>
      <w:tabs>
        <w:tab w:val="left" w:pos="1134"/>
      </w:tabs>
      <w:adjustRightInd w:val="0"/>
      <w:spacing w:before="360" w:after="120" w:line="28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paragraph" w:customStyle="1" w:styleId="Andreas3">
    <w:name w:val="Andreas 3"/>
    <w:basedOn w:val="berschrift3"/>
    <w:uiPriority w:val="99"/>
    <w:rsid w:val="00AE7218"/>
    <w:pPr>
      <w:widowControl w:val="0"/>
      <w:numPr>
        <w:ilvl w:val="0"/>
        <w:numId w:val="0"/>
      </w:numPr>
      <w:tabs>
        <w:tab w:val="left" w:pos="1134"/>
        <w:tab w:val="num" w:pos="2160"/>
      </w:tabs>
      <w:adjustRightInd w:val="0"/>
      <w:spacing w:before="360" w:after="120" w:line="280" w:lineRule="atLeast"/>
      <w:ind w:left="1134" w:hanging="1134"/>
      <w:textAlignment w:val="baseline"/>
    </w:pPr>
    <w:rPr>
      <w:rFonts w:cs="Times New Roman"/>
      <w:sz w:val="22"/>
      <w:szCs w:val="22"/>
    </w:rPr>
  </w:style>
  <w:style w:type="paragraph" w:styleId="Aufzhlungszeichen2">
    <w:name w:val="List Bullet 2"/>
    <w:basedOn w:val="Standard"/>
    <w:autoRedefine/>
    <w:uiPriority w:val="99"/>
    <w:rsid w:val="00AE7218"/>
    <w:pPr>
      <w:widowControl w:val="0"/>
      <w:adjustRightInd w:val="0"/>
      <w:spacing w:before="120" w:after="0" w:line="360" w:lineRule="atLeast"/>
      <w:textAlignment w:val="baseline"/>
    </w:pPr>
    <w:rPr>
      <w:sz w:val="16"/>
    </w:rPr>
  </w:style>
  <w:style w:type="paragraph" w:customStyle="1" w:styleId="adressat">
    <w:name w:val="adressat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paragraph" w:styleId="Textkrper">
    <w:name w:val="Body Text"/>
    <w:basedOn w:val="Standard"/>
    <w:link w:val="TextkrperZchn"/>
    <w:uiPriority w:val="99"/>
    <w:qFormat/>
    <w:rsid w:val="00AE7218"/>
    <w:rPr>
      <w:lang w:val="x-none" w:eastAsia="x-none"/>
    </w:rPr>
  </w:style>
  <w:style w:type="character" w:customStyle="1" w:styleId="TextkrperZchn">
    <w:name w:val="Textkörper Zchn"/>
    <w:link w:val="Textkrper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Standardhngend">
    <w:name w:val="Standard_hängend"/>
    <w:basedOn w:val="Standard"/>
    <w:uiPriority w:val="99"/>
    <w:rsid w:val="00AE7218"/>
    <w:pPr>
      <w:widowControl w:val="0"/>
      <w:adjustRightInd w:val="0"/>
      <w:spacing w:line="360" w:lineRule="atLeast"/>
      <w:ind w:left="567" w:hanging="567"/>
      <w:textAlignment w:val="baseline"/>
    </w:pPr>
  </w:style>
  <w:style w:type="paragraph" w:customStyle="1" w:styleId="Formatvorlageberschrift2KomplexArialLatein11pt">
    <w:name w:val="Formatvorlage Überschrift 2 + (Komplex) Arial (Latein) 11 pt"/>
    <w:basedOn w:val="berschrift2"/>
    <w:link w:val="Formatvorlageberschrift2KomplexArialLatein11ptChar"/>
    <w:uiPriority w:val="99"/>
    <w:rsid w:val="00AC7E35"/>
    <w:pPr>
      <w:widowControl w:val="0"/>
      <w:numPr>
        <w:ilvl w:val="0"/>
        <w:numId w:val="0"/>
      </w:numPr>
      <w:tabs>
        <w:tab w:val="left" w:pos="1134"/>
        <w:tab w:val="num" w:pos="2574"/>
      </w:tabs>
      <w:adjustRightInd w:val="0"/>
      <w:spacing w:before="240" w:after="120" w:line="36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character" w:customStyle="1" w:styleId="Formatvorlageberschrift2KomplexArialLatein11ptChar">
    <w:name w:val="Formatvorlage Überschrift 2 + (Komplex) Arial (Latein) 11 pt Char"/>
    <w:link w:val="Formatvorlageberschrift2KomplexArialLatein11pt"/>
    <w:uiPriority w:val="99"/>
    <w:rsid w:val="00AE7218"/>
    <w:rPr>
      <w:rFonts w:ascii="Arial" w:eastAsia="Times New Roman" w:hAnsi="Arial"/>
      <w:b/>
      <w:sz w:val="22"/>
      <w:lang w:val="x-none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AE7218"/>
    <w:pPr>
      <w:widowControl/>
      <w:adjustRightInd/>
      <w:spacing w:after="120" w:line="240" w:lineRule="auto"/>
      <w:jc w:val="left"/>
      <w:textAlignment w:val="auto"/>
    </w:pPr>
    <w:rPr>
      <w:b/>
      <w:bCs/>
    </w:rPr>
  </w:style>
  <w:style w:type="character" w:customStyle="1" w:styleId="KommentarthemaZchn">
    <w:name w:val="Kommentarthema Zchn"/>
    <w:link w:val="Kommentarthema"/>
    <w:uiPriority w:val="99"/>
    <w:rsid w:val="00AE721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ASCII">
    <w:name w:val="ASCII"/>
    <w:basedOn w:val="Standard"/>
    <w:uiPriority w:val="99"/>
    <w:rsid w:val="00AE7218"/>
    <w:pPr>
      <w:spacing w:after="0"/>
    </w:pPr>
    <w:rPr>
      <w:rFonts w:ascii="Courier New" w:hAnsi="Courier New"/>
    </w:rPr>
  </w:style>
  <w:style w:type="paragraph" w:customStyle="1" w:styleId="Aufz-berschrift">
    <w:name w:val="Aufz.-Überschrift"/>
    <w:basedOn w:val="Standard"/>
    <w:next w:val="Standard"/>
    <w:uiPriority w:val="99"/>
    <w:rsid w:val="00AE7218"/>
    <w:pPr>
      <w:tabs>
        <w:tab w:val="left" w:pos="1021"/>
        <w:tab w:val="right" w:pos="9015"/>
      </w:tabs>
      <w:spacing w:before="240" w:after="0" w:line="300" w:lineRule="atLeast"/>
    </w:pPr>
  </w:style>
  <w:style w:type="paragraph" w:customStyle="1" w:styleId="Absatz1CharCharCharCharCharChar">
    <w:name w:val="Absatz 1 Char Char Char Char Char Char"/>
    <w:basedOn w:val="Standard"/>
    <w:uiPriority w:val="99"/>
    <w:rsid w:val="00AE7218"/>
    <w:pPr>
      <w:numPr>
        <w:numId w:val="1"/>
      </w:numPr>
      <w:tabs>
        <w:tab w:val="clear" w:pos="1021"/>
      </w:tabs>
      <w:spacing w:before="80" w:after="40"/>
      <w:ind w:left="0" w:firstLine="0"/>
    </w:pPr>
  </w:style>
  <w:style w:type="paragraph" w:customStyle="1" w:styleId="AufzhlungBuchstabe">
    <w:name w:val="Aufzählung Buchstabe"/>
    <w:basedOn w:val="Standard"/>
    <w:uiPriority w:val="99"/>
    <w:rsid w:val="00AE7218"/>
    <w:pPr>
      <w:tabs>
        <w:tab w:val="num" w:pos="360"/>
      </w:tabs>
      <w:spacing w:before="80" w:after="40"/>
      <w:ind w:left="360" w:hanging="360"/>
    </w:pPr>
  </w:style>
  <w:style w:type="paragraph" w:customStyle="1" w:styleId="Aufzhlung">
    <w:name w:val="Aufzählung"/>
    <w:basedOn w:val="Standard"/>
    <w:uiPriority w:val="99"/>
    <w:rsid w:val="00AE7218"/>
    <w:pPr>
      <w:tabs>
        <w:tab w:val="left" w:pos="454"/>
      </w:tabs>
      <w:spacing w:before="60" w:after="0"/>
    </w:pPr>
  </w:style>
  <w:style w:type="paragraph" w:customStyle="1" w:styleId="Tabelleninhaltzentriert">
    <w:name w:val="Tabelleninhalt zentriert"/>
    <w:basedOn w:val="Standard"/>
    <w:link w:val="TabelleninhaltzentriertChar"/>
    <w:uiPriority w:val="99"/>
    <w:rsid w:val="00AE7218"/>
    <w:pPr>
      <w:jc w:val="center"/>
    </w:pPr>
  </w:style>
  <w:style w:type="character" w:customStyle="1" w:styleId="TabelleninhaltzentriertChar">
    <w:name w:val="Tabelleninhalt zentriert Char"/>
    <w:link w:val="Tabelleninhaltzentriert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links">
    <w:name w:val="Tabelleninhalt links"/>
    <w:basedOn w:val="Tabelleninhaltzentriert"/>
    <w:link w:val="TabelleninhaltlinksChar"/>
    <w:uiPriority w:val="99"/>
    <w:rsid w:val="00AE7218"/>
    <w:pPr>
      <w:jc w:val="left"/>
    </w:pPr>
  </w:style>
  <w:style w:type="character" w:customStyle="1" w:styleId="TabelleninhaltlinksChar">
    <w:name w:val="Tabelleninhalt links Char"/>
    <w:link w:val="Tabelleninhaltlinks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rechts">
    <w:name w:val="Tabelleninhalt rechts"/>
    <w:basedOn w:val="Tabelleninhaltzentriert"/>
    <w:uiPriority w:val="99"/>
    <w:rsid w:val="00AE7218"/>
    <w:pPr>
      <w:jc w:val="right"/>
    </w:pPr>
  </w:style>
  <w:style w:type="paragraph" w:customStyle="1" w:styleId="Formatvorlageberschrift4KomplexArial11ptUnterstrichen">
    <w:name w:val="Formatvorlage Überschrift 4 + (Komplex) Arial 11 pt Unterstrichen"/>
    <w:basedOn w:val="berschrift4"/>
    <w:link w:val="Formatvorlageberschrift4KomplexArial11ptUnterstrichenChar"/>
    <w:autoRedefine/>
    <w:uiPriority w:val="99"/>
    <w:rsid w:val="00AC7E35"/>
    <w:pPr>
      <w:numPr>
        <w:ilvl w:val="0"/>
        <w:numId w:val="0"/>
      </w:numPr>
      <w:spacing w:after="60" w:line="300" w:lineRule="atLeast"/>
      <w:outlineLvl w:val="9"/>
    </w:pPr>
    <w:rPr>
      <w:rFonts w:cs="Arial"/>
      <w:bCs w:val="0"/>
    </w:rPr>
  </w:style>
  <w:style w:type="character" w:customStyle="1" w:styleId="Formatvorlageberschrift4KomplexArial11ptUnterstrichenChar">
    <w:name w:val="Formatvorlage Überschrift 4 + (Komplex) Arial 11 pt Unterstrichen Char"/>
    <w:link w:val="Formatvorlageberschrift4KomplexArial11ptUnterstrichen"/>
    <w:uiPriority w:val="99"/>
    <w:rsid w:val="00AE7218"/>
    <w:rPr>
      <w:rFonts w:ascii="Arial" w:eastAsia="Times New Roman" w:hAnsi="Arial" w:cs="Arial"/>
      <w:b/>
      <w:sz w:val="22"/>
      <w:szCs w:val="22"/>
      <w:lang w:val="x-none" w:eastAsia="x-none"/>
    </w:rPr>
  </w:style>
  <w:style w:type="paragraph" w:styleId="Textkrper2">
    <w:name w:val="Body Text 2"/>
    <w:basedOn w:val="Standard"/>
    <w:link w:val="Textkrper2Zchn"/>
    <w:uiPriority w:val="99"/>
    <w:rsid w:val="00AE7218"/>
    <w:pPr>
      <w:spacing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">
    <w:rsid w:val="00D2403E"/>
    <w:pPr>
      <w:spacing w:after="120"/>
    </w:pPr>
    <w:rPr>
      <w:rFonts w:ascii="Times New Roman" w:eastAsia="Times New Roman" w:hAnsi="Times New Roman"/>
    </w:rPr>
  </w:style>
  <w:style w:type="paragraph" w:customStyle="1" w:styleId="Bulletpoints">
    <w:name w:val="Bulletpoints"/>
    <w:basedOn w:val="Standard"/>
    <w:uiPriority w:val="99"/>
    <w:rsid w:val="00AE7218"/>
    <w:pPr>
      <w:numPr>
        <w:numId w:val="2"/>
      </w:numPr>
      <w:spacing w:after="0"/>
    </w:pPr>
    <w:rPr>
      <w:rFonts w:ascii="Times New Roman" w:hAnsi="Times New Roman"/>
      <w:sz w:val="24"/>
      <w:szCs w:val="24"/>
    </w:rPr>
  </w:style>
  <w:style w:type="paragraph" w:customStyle="1" w:styleId="AbsatzEnde1">
    <w:name w:val="Absatz Ende 1"/>
    <w:basedOn w:val="Standard"/>
    <w:link w:val="AbsatzEnde1Char"/>
    <w:uiPriority w:val="99"/>
    <w:rsid w:val="00AC7E35"/>
    <w:pPr>
      <w:widowControl w:val="0"/>
      <w:adjustRightInd w:val="0"/>
      <w:spacing w:before="60" w:line="280" w:lineRule="atLeast"/>
      <w:ind w:left="1134"/>
      <w:textAlignment w:val="baseline"/>
    </w:pPr>
  </w:style>
  <w:style w:type="character" w:customStyle="1" w:styleId="AbsatzEnde1Char">
    <w:name w:val="Absatz Ende 1 Char"/>
    <w:link w:val="AbsatzEnde1"/>
    <w:uiPriority w:val="99"/>
    <w:rsid w:val="00AE7218"/>
    <w:rPr>
      <w:rFonts w:ascii="Arial" w:eastAsia="Times New Roman" w:hAnsi="Arial"/>
      <w:sz w:val="22"/>
    </w:rPr>
  </w:style>
  <w:style w:type="paragraph" w:customStyle="1" w:styleId="01Verhandlungshinweise">
    <w:name w:val="01_Verhandlungshinweise"/>
    <w:basedOn w:val="01Befllungshinweise"/>
    <w:link w:val="01VerhandlungshinweiseChar"/>
    <w:rsid w:val="00AE7218"/>
    <w:rPr>
      <w:color w:val="FF0000"/>
    </w:rPr>
  </w:style>
  <w:style w:type="character" w:customStyle="1" w:styleId="01VerhandlungshinweiseChar">
    <w:name w:val="01_Verhandlungshinweise Char"/>
    <w:link w:val="01Verhandlungshinweise"/>
    <w:rsid w:val="00AE7218"/>
    <w:rPr>
      <w:rFonts w:ascii="Arial" w:eastAsia="Times New Roman" w:hAnsi="Arial" w:cs="Times New Roman"/>
      <w:i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1F56"/>
    <w:pPr>
      <w:ind w:left="708"/>
      <w:jc w:val="left"/>
    </w:pPr>
  </w:style>
  <w:style w:type="paragraph" w:styleId="berarbeitung">
    <w:name w:val="Revision"/>
    <w:hidden/>
    <w:uiPriority w:val="99"/>
    <w:semiHidden/>
    <w:rsid w:val="00AE7218"/>
    <w:rPr>
      <w:rFonts w:ascii="Arial" w:eastAsia="Times New Roman" w:hAnsi="Arial"/>
      <w:sz w:val="22"/>
    </w:rPr>
  </w:style>
  <w:style w:type="paragraph" w:styleId="KeinLeerraum">
    <w:name w:val="No Spacing"/>
    <w:uiPriority w:val="99"/>
    <w:qFormat/>
    <w:rsid w:val="00AE7218"/>
    <w:rPr>
      <w:sz w:val="22"/>
      <w:szCs w:val="22"/>
      <w:lang w:eastAsia="en-US"/>
    </w:rPr>
  </w:style>
  <w:style w:type="character" w:customStyle="1" w:styleId="TextChar">
    <w:name w:val="Text Char"/>
    <w:link w:val="Text"/>
    <w:uiPriority w:val="99"/>
    <w:locked/>
    <w:rsid w:val="00AE7218"/>
    <w:rPr>
      <w:rFonts w:ascii="Arial" w:hAnsi="Arial" w:cs="Arial"/>
      <w:sz w:val="22"/>
      <w:szCs w:val="22"/>
      <w:lang w:eastAsia="en-US"/>
    </w:rPr>
  </w:style>
  <w:style w:type="paragraph" w:customStyle="1" w:styleId="Text">
    <w:name w:val="Text"/>
    <w:basedOn w:val="Standard"/>
    <w:link w:val="TextChar"/>
    <w:uiPriority w:val="99"/>
    <w:rsid w:val="00AC7E35"/>
    <w:pPr>
      <w:spacing w:before="120" w:after="0" w:line="260" w:lineRule="atLeast"/>
    </w:pPr>
    <w:rPr>
      <w:rFonts w:eastAsia="Calibri" w:cs="Arial"/>
      <w:szCs w:val="22"/>
      <w:lang w:eastAsia="en-US"/>
    </w:rPr>
  </w:style>
  <w:style w:type="table" w:styleId="Tabellenraster">
    <w:name w:val="Table Grid"/>
    <w:basedOn w:val="NormaleTabelle"/>
    <w:uiPriority w:val="59"/>
    <w:rsid w:val="00AE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AC7E35"/>
    <w:pPr>
      <w:keepLines/>
      <w:spacing w:after="0" w:line="276" w:lineRule="auto"/>
      <w:outlineLvl w:val="9"/>
    </w:pPr>
    <w:rPr>
      <w:rFonts w:ascii="Cambria" w:hAnsi="Cambria"/>
      <w:color w:val="365F91"/>
      <w:kern w:val="0"/>
      <w:szCs w:val="28"/>
      <w:lang w:val="de-DE" w:eastAsia="de-DE"/>
    </w:rPr>
  </w:style>
  <w:style w:type="paragraph" w:customStyle="1" w:styleId="Absatz1">
    <w:name w:val="Absatz 1"/>
    <w:basedOn w:val="Standard"/>
    <w:uiPriority w:val="99"/>
    <w:rsid w:val="001C5031"/>
    <w:pPr>
      <w:spacing w:before="80" w:after="40"/>
    </w:pPr>
    <w:rPr>
      <w:rFonts w:cs="Arial"/>
      <w:szCs w:val="22"/>
    </w:rPr>
  </w:style>
  <w:style w:type="paragraph" w:customStyle="1" w:styleId="Arial10">
    <w:name w:val="Arial 10"/>
    <w:basedOn w:val="Standard"/>
    <w:uiPriority w:val="99"/>
    <w:rsid w:val="001C5031"/>
    <w:pPr>
      <w:spacing w:after="0"/>
    </w:pPr>
    <w:rPr>
      <w:rFonts w:cs="Arial"/>
      <w:szCs w:val="22"/>
    </w:rPr>
  </w:style>
  <w:style w:type="paragraph" w:customStyle="1" w:styleId="Formatvorlage1">
    <w:name w:val="Formatvorlage1"/>
    <w:basedOn w:val="Standard"/>
    <w:uiPriority w:val="99"/>
    <w:rsid w:val="001C5031"/>
    <w:pPr>
      <w:tabs>
        <w:tab w:val="left" w:pos="567"/>
      </w:tabs>
      <w:spacing w:after="0"/>
      <w:ind w:left="57" w:right="57"/>
    </w:pPr>
    <w:rPr>
      <w:snapToGrid w:val="0"/>
      <w:sz w:val="24"/>
    </w:rPr>
  </w:style>
  <w:style w:type="paragraph" w:customStyle="1" w:styleId="Formatvorlage">
    <w:name w:val="Formatvorlage"/>
    <w:uiPriority w:val="99"/>
    <w:rsid w:val="00AC7E35"/>
    <w:pPr>
      <w:spacing w:after="120"/>
    </w:pPr>
    <w:rPr>
      <w:rFonts w:ascii="Times New Roman" w:eastAsia="Times New Roman" w:hAnsi="Times New Roman"/>
    </w:rPr>
  </w:style>
  <w:style w:type="paragraph" w:customStyle="1" w:styleId="a0">
    <w:uiPriority w:val="99"/>
    <w:rsid w:val="00AC7E35"/>
    <w:rPr>
      <w:rFonts w:cs="Calibri"/>
    </w:rPr>
  </w:style>
  <w:style w:type="paragraph" w:styleId="Dokumentstruktur">
    <w:name w:val="Document Map"/>
    <w:basedOn w:val="Standard"/>
    <w:link w:val="DokumentstrukturZchn"/>
    <w:uiPriority w:val="99"/>
    <w:semiHidden/>
    <w:rsid w:val="00AC7E3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link w:val="Dokumentstruktur"/>
    <w:uiPriority w:val="99"/>
    <w:semiHidden/>
    <w:rsid w:val="00AC7E35"/>
    <w:rPr>
      <w:rFonts w:ascii="Tahoma" w:eastAsia="Times New Roman" w:hAnsi="Tahoma" w:cs="Tahoma"/>
      <w:shd w:val="clear" w:color="auto" w:fill="00008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7E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AC7E35"/>
    <w:rPr>
      <w:rFonts w:ascii="Cambria" w:eastAsia="Times New Roman" w:hAnsi="Cambria"/>
      <w:sz w:val="24"/>
      <w:szCs w:val="24"/>
    </w:rPr>
  </w:style>
  <w:style w:type="paragraph" w:styleId="Standardeinzug">
    <w:name w:val="Normal Indent"/>
    <w:basedOn w:val="Standard"/>
    <w:rsid w:val="00AC7E35"/>
    <w:pPr>
      <w:spacing w:after="0"/>
      <w:ind w:left="708"/>
    </w:pPr>
    <w:rPr>
      <w:rFonts w:cs="Arial"/>
      <w:szCs w:val="22"/>
    </w:rPr>
  </w:style>
  <w:style w:type="paragraph" w:customStyle="1" w:styleId="Default">
    <w:name w:val="Default"/>
    <w:rsid w:val="00DB1D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010BAE"/>
    <w:pPr>
      <w:ind w:left="220" w:hanging="220"/>
    </w:pPr>
  </w:style>
  <w:style w:type="numbering" w:customStyle="1" w:styleId="FichtSpiegelstrich">
    <w:name w:val="FichtSpiegelstrich"/>
    <w:basedOn w:val="KeineListe"/>
    <w:uiPriority w:val="99"/>
    <w:rsid w:val="001E1978"/>
    <w:pPr>
      <w:numPr>
        <w:numId w:val="5"/>
      </w:numPr>
    </w:pPr>
  </w:style>
  <w:style w:type="paragraph" w:customStyle="1" w:styleId="Spiegel1">
    <w:name w:val="Spiegel 1"/>
    <w:basedOn w:val="Standard"/>
    <w:uiPriority w:val="2"/>
    <w:qFormat/>
    <w:rsid w:val="001E1978"/>
    <w:pPr>
      <w:numPr>
        <w:numId w:val="5"/>
      </w:numPr>
      <w:spacing w:after="0"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Spiegel2">
    <w:name w:val="Spiegel 2"/>
    <w:basedOn w:val="Spiegel1"/>
    <w:uiPriority w:val="2"/>
    <w:qFormat/>
    <w:rsid w:val="001E1978"/>
    <w:pPr>
      <w:numPr>
        <w:ilvl w:val="1"/>
      </w:numPr>
    </w:pPr>
  </w:style>
  <w:style w:type="paragraph" w:customStyle="1" w:styleId="Spiegel3">
    <w:name w:val="Spiegel 3"/>
    <w:basedOn w:val="Spiegel2"/>
    <w:uiPriority w:val="2"/>
    <w:qFormat/>
    <w:rsid w:val="001E1978"/>
    <w:pPr>
      <w:numPr>
        <w:ilvl w:val="2"/>
      </w:numPr>
    </w:pPr>
  </w:style>
  <w:style w:type="paragraph" w:customStyle="1" w:styleId="Spiegel4">
    <w:name w:val="Spiegel 4"/>
    <w:basedOn w:val="Spiegel3"/>
    <w:uiPriority w:val="2"/>
    <w:qFormat/>
    <w:rsid w:val="001E1978"/>
    <w:pPr>
      <w:numPr>
        <w:ilvl w:val="3"/>
      </w:numPr>
    </w:pPr>
  </w:style>
  <w:style w:type="paragraph" w:customStyle="1" w:styleId="Spiegel5">
    <w:name w:val="Spiegel 5"/>
    <w:basedOn w:val="Spiegel4"/>
    <w:uiPriority w:val="2"/>
    <w:qFormat/>
    <w:rsid w:val="001E1978"/>
    <w:pPr>
      <w:numPr>
        <w:ilvl w:val="4"/>
      </w:numPr>
    </w:pPr>
  </w:style>
  <w:style w:type="paragraph" w:customStyle="1" w:styleId="Neu">
    <w:name w:val="Neu"/>
    <w:basedOn w:val="berschrift1"/>
    <w:next w:val="berschrift2"/>
    <w:rsid w:val="005D6593"/>
    <w:pPr>
      <w:spacing w:before="120" w:after="0"/>
      <w:contextualSpacing/>
      <w:jc w:val="left"/>
    </w:pPr>
    <w:rPr>
      <w:rFonts w:cs="Arial"/>
      <w:bCs w:val="0"/>
      <w:spacing w:val="5"/>
      <w:kern w:val="0"/>
      <w:sz w:val="24"/>
      <w:szCs w:val="36"/>
      <w:lang w:val="de-DE" w:eastAsia="de-DE"/>
    </w:rPr>
  </w:style>
  <w:style w:type="paragraph" w:customStyle="1" w:styleId="EnviCon">
    <w:name w:val="Envi Con"/>
    <w:basedOn w:val="Standard"/>
    <w:autoRedefine/>
    <w:qFormat/>
    <w:rsid w:val="005D6593"/>
    <w:pPr>
      <w:spacing w:before="120" w:after="0"/>
      <w:jc w:val="left"/>
    </w:pPr>
    <w:rPr>
      <w:rFonts w:ascii="Arial Black" w:hAnsi="Arial Black" w:cs="Arial"/>
      <w:sz w:val="44"/>
      <w:szCs w:val="22"/>
    </w:rPr>
  </w:style>
  <w:style w:type="character" w:styleId="Hervorhebung">
    <w:name w:val="Emphasis"/>
    <w:uiPriority w:val="20"/>
    <w:qFormat/>
    <w:rsid w:val="005D6593"/>
    <w:rPr>
      <w:b/>
      <w:bCs/>
      <w:i/>
      <w:iCs/>
      <w:spacing w:val="10"/>
    </w:rPr>
  </w:style>
  <w:style w:type="character" w:styleId="Platzhaltertext">
    <w:name w:val="Placeholder Text"/>
    <w:basedOn w:val="Absatz-Standardschriftart"/>
    <w:uiPriority w:val="99"/>
    <w:semiHidden/>
    <w:rsid w:val="005D6593"/>
    <w:rPr>
      <w:color w:val="808080"/>
    </w:rPr>
  </w:style>
  <w:style w:type="paragraph" w:customStyle="1" w:styleId="Blickfang2">
    <w:name w:val="Blickfang 2"/>
    <w:basedOn w:val="Blickfang"/>
    <w:qFormat/>
    <w:rsid w:val="005D6593"/>
    <w:pPr>
      <w:numPr>
        <w:ilvl w:val="1"/>
      </w:numPr>
    </w:pPr>
  </w:style>
  <w:style w:type="paragraph" w:styleId="Zitat">
    <w:name w:val="Quote"/>
    <w:basedOn w:val="Standard"/>
    <w:next w:val="Standard"/>
    <w:link w:val="ZitatZchn"/>
    <w:uiPriority w:val="29"/>
    <w:qFormat/>
    <w:rsid w:val="005D6593"/>
    <w:pPr>
      <w:spacing w:before="120" w:after="0"/>
      <w:jc w:val="left"/>
    </w:pPr>
    <w:rPr>
      <w:rFonts w:cs="Arial"/>
      <w:i/>
      <w:iCs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5D6593"/>
    <w:rPr>
      <w:rFonts w:ascii="Arial" w:eastAsia="Times New Roman" w:hAnsi="Arial" w:cs="Arial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6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cs="Arial"/>
      <w:i/>
      <w:iCs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6593"/>
    <w:rPr>
      <w:rFonts w:ascii="Arial" w:eastAsia="Times New Roman" w:hAnsi="Arial" w:cs="Arial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5D6593"/>
    <w:rPr>
      <w:i/>
      <w:iCs/>
    </w:rPr>
  </w:style>
  <w:style w:type="character" w:styleId="IntensiveHervorhebung">
    <w:name w:val="Intense Emphasis"/>
    <w:uiPriority w:val="21"/>
    <w:qFormat/>
    <w:rsid w:val="005D659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5D6593"/>
    <w:rPr>
      <w:smallCaps/>
    </w:rPr>
  </w:style>
  <w:style w:type="character" w:styleId="IntensiverVerweis">
    <w:name w:val="Intense Reference"/>
    <w:uiPriority w:val="32"/>
    <w:qFormat/>
    <w:rsid w:val="005D6593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5D6593"/>
    <w:rPr>
      <w:i/>
      <w:iCs/>
      <w:smallCaps/>
      <w:spacing w:val="5"/>
    </w:rPr>
  </w:style>
  <w:style w:type="paragraph" w:customStyle="1" w:styleId="SchutzvermerkFuzeile">
    <w:name w:val="Schutzvermerk_Fußzeile"/>
    <w:basedOn w:val="Fuzeile"/>
    <w:qFormat/>
    <w:rsid w:val="005D6593"/>
    <w:pPr>
      <w:spacing w:before="120" w:after="0"/>
      <w:jc w:val="left"/>
    </w:pPr>
    <w:rPr>
      <w:rFonts w:cs="Arial"/>
      <w:color w:val="7F7F7F" w:themeColor="text1" w:themeTint="80"/>
      <w:sz w:val="16"/>
      <w:szCs w:val="22"/>
      <w:lang w:val="de-DE" w:eastAsia="de-DE"/>
    </w:rPr>
  </w:style>
  <w:style w:type="paragraph" w:customStyle="1" w:styleId="KopfzeileDocu-No">
    <w:name w:val="Kopfzeile_Docu-No."/>
    <w:basedOn w:val="Kopfzeile"/>
    <w:qFormat/>
    <w:rsid w:val="005D6593"/>
    <w:pPr>
      <w:spacing w:before="120" w:after="0"/>
      <w:jc w:val="left"/>
    </w:pPr>
    <w:rPr>
      <w:rFonts w:cs="Arial"/>
      <w:sz w:val="22"/>
      <w:szCs w:val="22"/>
    </w:rPr>
  </w:style>
  <w:style w:type="paragraph" w:customStyle="1" w:styleId="Blickfang">
    <w:name w:val="Blickfang"/>
    <w:basedOn w:val="Standard"/>
    <w:qFormat/>
    <w:rsid w:val="005D6593"/>
    <w:pPr>
      <w:numPr>
        <w:numId w:val="7"/>
      </w:numPr>
      <w:spacing w:before="120" w:line="240" w:lineRule="atLeast"/>
      <w:jc w:val="left"/>
    </w:pPr>
    <w:rPr>
      <w:rFonts w:cs="Arial"/>
      <w:sz w:val="22"/>
      <w:szCs w:val="22"/>
    </w:rPr>
  </w:style>
  <w:style w:type="paragraph" w:customStyle="1" w:styleId="StandardFett">
    <w:name w:val="Standard 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StandardFett0">
    <w:name w:val="Standard_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Distribution">
    <w:name w:val="Distribution"/>
    <w:basedOn w:val="Standard"/>
    <w:qFormat/>
    <w:rsid w:val="005D6593"/>
    <w:pPr>
      <w:numPr>
        <w:numId w:val="8"/>
      </w:numPr>
      <w:tabs>
        <w:tab w:val="left" w:pos="227"/>
      </w:tabs>
      <w:spacing w:after="0"/>
      <w:ind w:left="0" w:firstLine="0"/>
      <w:jc w:val="left"/>
    </w:pPr>
    <w:rPr>
      <w:rFonts w:cs="Arial"/>
      <w:sz w:val="22"/>
      <w:szCs w:val="22"/>
      <w:lang w:val="en-US"/>
    </w:rPr>
  </w:style>
  <w:style w:type="paragraph" w:customStyle="1" w:styleId="Tabelle">
    <w:name w:val="Tabelle"/>
    <w:rsid w:val="005D6593"/>
    <w:pPr>
      <w:widowControl w:val="0"/>
      <w:autoSpaceDE w:val="0"/>
      <w:autoSpaceDN w:val="0"/>
    </w:pPr>
    <w:rPr>
      <w:rFonts w:ascii="Arial" w:eastAsia="Times New Roman" w:hAnsi="Arial"/>
      <w:sz w:val="18"/>
    </w:rPr>
  </w:style>
  <w:style w:type="paragraph" w:customStyle="1" w:styleId="Style1">
    <w:name w:val="Style 1"/>
    <w:rsid w:val="005D6593"/>
    <w:pPr>
      <w:widowControl w:val="0"/>
      <w:autoSpaceDE w:val="0"/>
      <w:autoSpaceDN w:val="0"/>
    </w:pPr>
    <w:rPr>
      <w:rFonts w:ascii="Arial" w:eastAsia="Times New Roman" w:hAnsi="Arial"/>
    </w:rPr>
  </w:style>
  <w:style w:type="numbering" w:customStyle="1" w:styleId="FormatvorlageAufgezhlt">
    <w:name w:val="Formatvorlage Aufgezählt"/>
    <w:basedOn w:val="KeineListe"/>
    <w:rsid w:val="005D6593"/>
    <w:pPr>
      <w:numPr>
        <w:numId w:val="9"/>
      </w:numPr>
    </w:pPr>
  </w:style>
  <w:style w:type="paragraph" w:customStyle="1" w:styleId="Bullet1">
    <w:name w:val="Bullet 1"/>
    <w:basedOn w:val="Standard"/>
    <w:rsid w:val="005D6593"/>
    <w:pPr>
      <w:numPr>
        <w:numId w:val="10"/>
      </w:numPr>
      <w:spacing w:after="60"/>
      <w:jc w:val="left"/>
    </w:pPr>
    <w:rPr>
      <w:sz w:val="24"/>
      <w:lang w:eastAsia="en-US"/>
    </w:rPr>
  </w:style>
  <w:style w:type="paragraph" w:customStyle="1" w:styleId="ProtokollText">
    <w:name w:val="Protokoll Text"/>
    <w:basedOn w:val="Standard"/>
    <w:rsid w:val="005D6593"/>
    <w:pPr>
      <w:numPr>
        <w:ilvl w:val="1"/>
        <w:numId w:val="11"/>
      </w:numPr>
      <w:spacing w:after="0"/>
      <w:jc w:val="left"/>
    </w:pPr>
    <w:rPr>
      <w:sz w:val="22"/>
      <w:szCs w:val="24"/>
    </w:rPr>
  </w:style>
  <w:style w:type="paragraph" w:styleId="Listennummer4">
    <w:name w:val="List Number 4"/>
    <w:basedOn w:val="Standard"/>
    <w:semiHidden/>
    <w:unhideWhenUsed/>
    <w:rsid w:val="005D6593"/>
    <w:pPr>
      <w:numPr>
        <w:numId w:val="12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styleId="Listennummer5">
    <w:name w:val="List Number 5"/>
    <w:basedOn w:val="Standard"/>
    <w:semiHidden/>
    <w:unhideWhenUsed/>
    <w:rsid w:val="005D6593"/>
    <w:pPr>
      <w:numPr>
        <w:numId w:val="13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5D6593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D659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t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2E33F-3D02-4B57-AA4C-3383EEEDD3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A14AD4-6061-4FF1-ACCA-2C014FB1A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276</CharactersWithSpaces>
  <SharedDoc>false</SharedDoc>
  <HLinks>
    <vt:vector size="210" baseType="variant"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_Toc394670241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_Toc394670240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_Toc394670239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_Toc394670238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_Toc394670237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_Toc394670236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_Toc394670235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_Toc394670234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_Toc394670233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_Toc394670232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_Toc394670231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_Toc394670230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_Toc394670229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_Toc394670228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_Toc394670227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_Toc394670226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_Toc394670225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_Toc394670224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_Toc394670223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_Toc394670222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_Toc394670221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_Toc394670220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_Toc394670219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_Toc394670218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_Toc394670217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_Toc394670216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_Toc394670215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_Toc394670214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_Toc394670213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_Toc394670212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_Toc394670211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_Toc394670210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_Toc394670209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_Toc394670208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_Toc394670207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eindresu</cp:lastModifiedBy>
  <cp:revision>239</cp:revision>
  <cp:lastPrinted>2025-02-24T15:35:00Z</cp:lastPrinted>
  <dcterms:created xsi:type="dcterms:W3CDTF">2018-08-31T09:24:00Z</dcterms:created>
  <dcterms:modified xsi:type="dcterms:W3CDTF">2025-02-24T15:50:00Z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-102674108</vt:i4>
  </property>
</Properties>
</file>